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0"/>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1" w:name="OLE_LINK3"/>
      <w:bookmarkStart w:id="2" w:name="OLE_LINK4"/>
      <w:r w:rsidRPr="00111B98">
        <w:rPr>
          <w:sz w:val="22"/>
          <w:szCs w:val="22"/>
        </w:rPr>
        <w:tab/>
      </w:r>
      <w:bookmarkEnd w:id="1"/>
      <w:bookmarkEnd w:id="2"/>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0"/>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0"/>
      </w:r>
    </w:p>
    <w:p w14:paraId="7460E329" w14:textId="77777777" w:rsidR="003463EF" w:rsidRPr="00111B98" w:rsidRDefault="003463EF" w:rsidP="00AD0F62">
      <w:pPr>
        <w:tabs>
          <w:tab w:val="left" w:pos="2340"/>
        </w:tabs>
        <w:spacing w:line="264" w:lineRule="auto"/>
        <w:ind w:left="708" w:hanging="708"/>
        <w:jc w:val="both"/>
        <w:rPr>
          <w:sz w:val="22"/>
          <w:szCs w:val="22"/>
        </w:rPr>
      </w:pPr>
      <w:commentRangeStart w:id="3"/>
      <w:r w:rsidRPr="00111B98">
        <w:rPr>
          <w:sz w:val="22"/>
          <w:szCs w:val="22"/>
        </w:rPr>
        <w:t>v zastúpení</w:t>
      </w:r>
      <w:commentRangeEnd w:id="3"/>
      <w:r w:rsidR="00F52C4A">
        <w:rPr>
          <w:rStyle w:val="Odkaznakomentr"/>
        </w:rPr>
        <w:commentReference w:id="3"/>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17772CB"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commentRangeStart w:id="6"/>
      <w:r w:rsidR="002B7ED1" w:rsidRPr="00111B98">
        <w:rPr>
          <w:sz w:val="22"/>
          <w:szCs w:val="22"/>
        </w:rPr>
        <w:t xml:space="preserve">vyhlásenej </w:t>
      </w:r>
      <w:commentRangeEnd w:id="5"/>
      <w:commentRangeEnd w:id="6"/>
      <w:r w:rsidR="002B7ED1" w:rsidRPr="00111B98">
        <w:rPr>
          <w:sz w:val="22"/>
          <w:szCs w:val="22"/>
        </w:rPr>
        <w:t xml:space="preserve">Výzvy </w:t>
      </w:r>
      <w:r w:rsidR="00A74624" w:rsidRPr="00111B98">
        <w:rPr>
          <w:rStyle w:val="Odkaznakomentr"/>
        </w:rPr>
        <w:commentReference w:id="5"/>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ins w:id="8" w:author="Autor">
        <w:r w:rsidR="00D262CE">
          <w:rPr>
            <w:sz w:val="22"/>
            <w:szCs w:val="22"/>
          </w:rPr>
          <w:t xml:space="preserve"> </w:t>
        </w:r>
      </w:ins>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1B8C1CE6"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9"/>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NFP podľa §</w:t>
      </w:r>
      <w:ins w:id="10" w:author="Autor">
        <w:r w:rsidR="00D262CE">
          <w:rPr>
            <w:bCs/>
            <w:sz w:val="22"/>
            <w:szCs w:val="22"/>
          </w:rPr>
          <w:t xml:space="preserve"> </w:t>
        </w:r>
      </w:ins>
      <w:r w:rsidR="007378D1" w:rsidRPr="00111B98">
        <w:rPr>
          <w:bCs/>
          <w:sz w:val="22"/>
          <w:szCs w:val="22"/>
        </w:rPr>
        <w:t xml:space="preserve">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9"/>
      <w:r w:rsidR="00252411" w:rsidRPr="00111B98">
        <w:rPr>
          <w:rStyle w:val="Odkaznakomentr"/>
        </w:rPr>
        <w:commentReference w:id="9"/>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1BE38E9D"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w:t>
      </w:r>
      <w:del w:id="11" w:author="Autor">
        <w:r w:rsidR="002A6CFC" w:rsidRPr="00E05132" w:rsidDel="00880B6A">
          <w:rPr>
            <w:sz w:val="22"/>
            <w:szCs w:val="22"/>
          </w:rPr>
          <w:delText xml:space="preserve">právne </w:delText>
        </w:r>
      </w:del>
      <w:ins w:id="12" w:author="Autor">
        <w:r w:rsidR="00880B6A">
          <w:rPr>
            <w:sz w:val="22"/>
            <w:szCs w:val="22"/>
          </w:rPr>
          <w:t>P</w:t>
        </w:r>
        <w:r w:rsidR="00880B6A" w:rsidRPr="00E05132">
          <w:rPr>
            <w:sz w:val="22"/>
            <w:szCs w:val="22"/>
          </w:rPr>
          <w:t xml:space="preserve">rávne </w:t>
        </w:r>
      </w:ins>
      <w:r w:rsidR="002A6CFC" w:rsidRPr="00E05132">
        <w:rPr>
          <w:sz w:val="22"/>
          <w:szCs w:val="22"/>
        </w:rPr>
        <w:t xml:space="preserve">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ins w:id="13" w:author="Autor">
        <w:r w:rsidR="00C860C5">
          <w:rPr>
            <w:sz w:val="22"/>
            <w:szCs w:val="22"/>
          </w:rPr>
          <w:t xml:space="preserve">, okrem prípadu, ak </w:t>
        </w:r>
        <w:r w:rsidR="00C860C5">
          <w:rPr>
            <w:sz w:val="22"/>
            <w:szCs w:val="22"/>
          </w:rPr>
          <w:lastRenderedPageBreak/>
          <w:t xml:space="preserve">z Právnych </w:t>
        </w:r>
        <w:r w:rsidR="00880B6A">
          <w:rPr>
            <w:sz w:val="22"/>
            <w:szCs w:val="22"/>
          </w:rPr>
          <w:t xml:space="preserve">predpisov alebo </w:t>
        </w:r>
        <w:r w:rsidR="00C860C5">
          <w:rPr>
            <w:sz w:val="22"/>
            <w:szCs w:val="22"/>
          </w:rPr>
          <w:t xml:space="preserve">aktov EÚ alebo z </w:t>
        </w:r>
        <w:r w:rsidR="00880B6A">
          <w:rPr>
            <w:sz w:val="22"/>
            <w:szCs w:val="22"/>
          </w:rPr>
          <w:t>P</w:t>
        </w:r>
        <w:r w:rsidR="00C860C5">
          <w:rPr>
            <w:sz w:val="22"/>
            <w:szCs w:val="22"/>
          </w:rPr>
          <w:t xml:space="preserve">rávnych predpisov SR vyplýva povinnosť uplatňovania ich ustanovení </w:t>
        </w:r>
        <w:r w:rsidR="004A2033">
          <w:rPr>
            <w:sz w:val="22"/>
            <w:szCs w:val="22"/>
          </w:rPr>
          <w:t>v znení platnom v určitom čase</w:t>
        </w:r>
        <w:r w:rsidR="00C860C5">
          <w:rPr>
            <w:sz w:val="22"/>
            <w:szCs w:val="22"/>
          </w:rPr>
          <w:t>, napríklad v prípade štátnej pomoci/pomoci de minimis ku dňu poskytnutia pomoci</w:t>
        </w:r>
      </w:ins>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V nadväznosti na ust.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4"/>
      <w:r w:rsidRPr="00111B98">
        <w:rPr>
          <w:rFonts w:eastAsia="SimSun"/>
          <w:sz w:val="22"/>
          <w:szCs w:val="22"/>
          <w:lang w:eastAsia="en-US"/>
        </w:rPr>
        <w:lastRenderedPageBreak/>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14"/>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14"/>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5"/>
      <w:r w:rsidR="009E7568" w:rsidRPr="00111B98">
        <w:rPr>
          <w:rFonts w:eastAsia="SimSun"/>
          <w:sz w:val="22"/>
          <w:szCs w:val="22"/>
          <w:lang w:eastAsia="en-US"/>
        </w:rPr>
        <w:t xml:space="preserve">cieľom Projektu je </w:t>
      </w:r>
      <w:commentRangeEnd w:id="15"/>
      <w:r w:rsidR="009E7568" w:rsidRPr="00111B98">
        <w:rPr>
          <w:rStyle w:val="Odkaznakomentr"/>
        </w:rPr>
        <w:commentReference w:id="15"/>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6"/>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6"/>
      <w:r w:rsidR="00DE43C6" w:rsidRPr="00111B98">
        <w:rPr>
          <w:rStyle w:val="Odkaznakomentr"/>
        </w:rPr>
        <w:commentReference w:id="16"/>
      </w:r>
    </w:p>
    <w:p w14:paraId="497D5A6F" w14:textId="6AB899E4"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w:t>
      </w:r>
      <w:r w:rsidR="00484721" w:rsidRPr="00E05132">
        <w:rPr>
          <w:sz w:val="22"/>
          <w:szCs w:val="22"/>
        </w:rPr>
        <w:lastRenderedPageBreak/>
        <w:t xml:space="preserve">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7"/>
      <w:r w:rsidR="00C17248" w:rsidRPr="00E05132">
        <w:rPr>
          <w:sz w:val="22"/>
          <w:szCs w:val="22"/>
        </w:rPr>
        <w:t>k porušeniu článku 107 Zmluvy o fungovaní EÚ</w:t>
      </w:r>
      <w:commentRangeEnd w:id="17"/>
      <w:r w:rsidR="00192ACF" w:rsidRPr="00E05132">
        <w:rPr>
          <w:szCs w:val="22"/>
        </w:rPr>
        <w:commentReference w:id="17"/>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8"/>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8"/>
      <w:r w:rsidR="009E7D78" w:rsidRPr="00E05132">
        <w:rPr>
          <w:szCs w:val="22"/>
        </w:rPr>
        <w:commentReference w:id="18"/>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9"/>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9"/>
      <w:r w:rsidRPr="00111B98">
        <w:rPr>
          <w:rStyle w:val="Odkaznakomentr"/>
        </w:rPr>
        <w:commentReference w:id="19"/>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20"/>
      <w:r w:rsidRPr="00111B98">
        <w:rPr>
          <w:sz w:val="22"/>
          <w:szCs w:val="22"/>
        </w:rPr>
        <w:t>.....</w:t>
      </w:r>
      <w:commentRangeEnd w:id="20"/>
      <w:r w:rsidRPr="00111B98">
        <w:rPr>
          <w:rStyle w:val="Odkaznakomentr"/>
        </w:rPr>
        <w:commentReference w:id="20"/>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21"/>
      <w:r w:rsidRPr="00111B98">
        <w:rPr>
          <w:sz w:val="22"/>
          <w:szCs w:val="22"/>
        </w:rPr>
        <w:t xml:space="preserve">Celkových  </w:t>
      </w:r>
      <w:r w:rsidRPr="00111B98">
        <w:rPr>
          <w:sz w:val="22"/>
          <w:szCs w:val="22"/>
        </w:rPr>
        <w:lastRenderedPageBreak/>
        <w:t xml:space="preserve">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21"/>
      <w:r w:rsidRPr="00111B98">
        <w:rPr>
          <w:rStyle w:val="Odkaznakomentr"/>
        </w:rPr>
        <w:commentReference w:id="21"/>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22"/>
      <w:r w:rsidRPr="00E05132">
        <w:rPr>
          <w:sz w:val="22"/>
          <w:szCs w:val="22"/>
        </w:rPr>
        <w:t>...... %</w:t>
      </w:r>
      <w:commentRangeEnd w:id="22"/>
      <w:r w:rsidRPr="00E05132">
        <w:commentReference w:id="22"/>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23"/>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23"/>
      <w:r w:rsidRPr="00E05132">
        <w:commentReference w:id="23"/>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4"/>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5"/>
      <w:r w:rsidR="000D0226" w:rsidRPr="00E05132">
        <w:rPr>
          <w:sz w:val="22"/>
          <w:szCs w:val="22"/>
        </w:rPr>
        <w:t>...... %</w:t>
      </w:r>
      <w:commentRangeEnd w:id="25"/>
      <w:r w:rsidR="000D0226" w:rsidRPr="00E05132">
        <w:rPr>
          <w:rStyle w:val="Odkaznakomentr"/>
          <w:sz w:val="22"/>
          <w:szCs w:val="22"/>
        </w:rPr>
        <w:commentReference w:id="25"/>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6"/>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6"/>
      <w:r w:rsidR="000D0226" w:rsidRPr="00E05132">
        <w:rPr>
          <w:rStyle w:val="Odkaznakomentr"/>
          <w:sz w:val="22"/>
          <w:szCs w:val="22"/>
        </w:rPr>
        <w:commentReference w:id="26"/>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4"/>
      <w:r w:rsidRPr="00E05132">
        <w:rPr>
          <w:rStyle w:val="Odkaznakomentr"/>
          <w:sz w:val="22"/>
          <w:szCs w:val="22"/>
        </w:rPr>
        <w:commentReference w:id="24"/>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7"/>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7"/>
      <w:r w:rsidR="00AF07C3" w:rsidRPr="00E05132">
        <w:rPr>
          <w:sz w:val="22"/>
          <w:szCs w:val="22"/>
        </w:rPr>
        <w:commentReference w:id="27"/>
      </w:r>
    </w:p>
    <w:p w14:paraId="702EA7D7" w14:textId="104AF7AB"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8"/>
      <w:r w:rsidR="00E575B3" w:rsidRPr="00E05132">
        <w:rPr>
          <w:sz w:val="22"/>
          <w:szCs w:val="22"/>
        </w:rPr>
        <w:t>alebo tieto pokryje prostredníctvom Vecného príspevku</w:t>
      </w:r>
      <w:del w:id="29" w:author="Autor">
        <w:r w:rsidR="00E575B3" w:rsidRPr="00E05132" w:rsidDel="00E24CE4">
          <w:rPr>
            <w:sz w:val="22"/>
            <w:szCs w:val="22"/>
          </w:rPr>
          <w:delText xml:space="preserve"> </w:delText>
        </w:r>
      </w:del>
      <w:commentRangeEnd w:id="28"/>
      <w:r w:rsidR="00E575B3" w:rsidRPr="00E05132">
        <w:rPr>
          <w:sz w:val="22"/>
          <w:szCs w:val="22"/>
        </w:rPr>
        <w:commentReference w:id="28"/>
      </w:r>
      <w:r w:rsidRPr="00E05132">
        <w:rPr>
          <w:sz w:val="22"/>
          <w:szCs w:val="22"/>
        </w:rPr>
        <w:t>.</w:t>
      </w:r>
    </w:p>
    <w:p w14:paraId="6AE1DF26" w14:textId="77777777" w:rsidR="00FB53D5" w:rsidRPr="000231CE" w:rsidRDefault="00FB53D5" w:rsidP="000231CE">
      <w:pPr>
        <w:rPr>
          <w:lang w:eastAsia="en-US"/>
        </w:rPr>
      </w:pPr>
    </w:p>
    <w:p w14:paraId="1418B7C2" w14:textId="451400ED" w:rsidR="006F0559" w:rsidRPr="000231CE" w:rsidRDefault="006F0559" w:rsidP="000231CE">
      <w:pPr>
        <w:ind w:left="851" w:hanging="284"/>
        <w:jc w:val="both"/>
        <w:rPr>
          <w:lang w:eastAsia="en-US"/>
        </w:rPr>
      </w:pPr>
      <w:r>
        <w:rPr>
          <w:lang w:eastAsia="en-US"/>
        </w:rPr>
        <w:t xml:space="preserve">e) </w:t>
      </w:r>
      <w:commentRangeStart w:id="30"/>
      <w:r w:rsidR="00FB53D5" w:rsidRPr="001D19B9">
        <w:rPr>
          <w:sz w:val="22"/>
          <w:szCs w:val="22"/>
          <w:lang w:eastAsia="en-US"/>
          <w:rPrChange w:id="31" w:author="Autor">
            <w:rPr>
              <w:lang w:eastAsia="en-US"/>
            </w:rPr>
          </w:rPrChange>
        </w:rPr>
        <w:t>Ak bolo spolufinancovanie Projektu realizované Prijímateľo</w:t>
      </w:r>
      <w:r w:rsidR="00036AEE" w:rsidRPr="001D19B9">
        <w:rPr>
          <w:sz w:val="22"/>
          <w:szCs w:val="22"/>
          <w:lang w:eastAsia="en-US"/>
          <w:rPrChange w:id="32" w:author="Autor">
            <w:rPr>
              <w:lang w:eastAsia="en-US"/>
            </w:rPr>
          </w:rPrChange>
        </w:rPr>
        <w:t>m</w:t>
      </w:r>
      <w:r w:rsidR="00FB53D5" w:rsidRPr="001D19B9">
        <w:rPr>
          <w:sz w:val="22"/>
          <w:szCs w:val="22"/>
          <w:lang w:eastAsia="en-US"/>
          <w:rPrChange w:id="33" w:author="Autor">
            <w:rPr>
              <w:lang w:eastAsia="en-US"/>
            </w:rPr>
          </w:rPrChange>
        </w:rPr>
        <w:t xml:space="preserve"> prostredníctvom Vecn</w:t>
      </w:r>
      <w:r w:rsidR="000231CE" w:rsidRPr="001D19B9">
        <w:rPr>
          <w:sz w:val="22"/>
          <w:szCs w:val="22"/>
          <w:lang w:eastAsia="en-US"/>
          <w:rPrChange w:id="34" w:author="Autor">
            <w:rPr>
              <w:lang w:eastAsia="en-US"/>
            </w:rPr>
          </w:rPrChange>
        </w:rPr>
        <w:t>ého</w:t>
      </w:r>
      <w:r w:rsidR="00FB53D5" w:rsidRPr="001D19B9">
        <w:rPr>
          <w:sz w:val="22"/>
          <w:szCs w:val="22"/>
          <w:lang w:eastAsia="en-US"/>
          <w:rPrChange w:id="35" w:author="Autor">
            <w:rPr>
              <w:lang w:eastAsia="en-US"/>
            </w:rPr>
          </w:rPrChange>
        </w:rPr>
        <w:t xml:space="preserve"> príspevk</w:t>
      </w:r>
      <w:r w:rsidR="000231CE" w:rsidRPr="001D19B9">
        <w:rPr>
          <w:sz w:val="22"/>
          <w:szCs w:val="22"/>
          <w:lang w:eastAsia="en-US"/>
          <w:rPrChange w:id="36" w:author="Autor">
            <w:rPr>
              <w:lang w:eastAsia="en-US"/>
            </w:rPr>
          </w:rPrChange>
        </w:rPr>
        <w:t>u</w:t>
      </w:r>
      <w:r w:rsidR="00FB53D5" w:rsidRPr="001D19B9">
        <w:rPr>
          <w:sz w:val="22"/>
          <w:szCs w:val="22"/>
          <w:lang w:eastAsia="en-US"/>
          <w:rPrChange w:id="37" w:author="Autor">
            <w:rPr>
              <w:lang w:eastAsia="en-US"/>
            </w:rPr>
          </w:rPrChange>
        </w:rPr>
        <w:t xml:space="preserve"> a Poskytovateľ zistí, že hodnota Vecného príspevku je nižšia</w:t>
      </w:r>
      <w:r w:rsidR="000231CE" w:rsidRPr="001D19B9">
        <w:rPr>
          <w:sz w:val="22"/>
          <w:szCs w:val="22"/>
          <w:lang w:eastAsia="en-US"/>
          <w:rPrChange w:id="38" w:author="Autor">
            <w:rPr>
              <w:lang w:eastAsia="en-US"/>
            </w:rPr>
          </w:rPrChange>
        </w:rPr>
        <w:t>,</w:t>
      </w:r>
      <w:r w:rsidR="00FB53D5" w:rsidRPr="001D19B9">
        <w:rPr>
          <w:sz w:val="22"/>
          <w:szCs w:val="22"/>
          <w:lang w:eastAsia="en-US"/>
          <w:rPrChange w:id="39" w:author="Autor">
            <w:rPr>
              <w:lang w:eastAsia="en-US"/>
            </w:rPr>
          </w:rPrChange>
        </w:rPr>
        <w:t xml:space="preserve"> ako vyplýva z písm. d) bod (i) tohto odseku a súčasne ešte nedošlo k Ukončeniu realizácie aktivít Projektu, môže Prijímateľovi u</w:t>
      </w:r>
      <w:r w:rsidR="000231CE" w:rsidRPr="001D19B9">
        <w:rPr>
          <w:sz w:val="22"/>
          <w:szCs w:val="22"/>
          <w:lang w:eastAsia="en-US"/>
          <w:rPrChange w:id="40" w:author="Autor">
            <w:rPr>
              <w:lang w:eastAsia="en-US"/>
            </w:rPr>
          </w:rPrChange>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sidRPr="001D19B9">
        <w:rPr>
          <w:sz w:val="22"/>
          <w:szCs w:val="22"/>
          <w:lang w:eastAsia="en-US"/>
          <w:rPrChange w:id="41" w:author="Autor">
            <w:rPr>
              <w:lang w:eastAsia="en-US"/>
            </w:rPr>
          </w:rPrChange>
        </w:rPr>
        <w:t xml:space="preserve">. Ak Prijímateľ nevynaloží na Projekt spolufinancovanie v hodnote podľa písm. d) bod (i) tohto odseku, </w:t>
      </w:r>
      <w:commentRangeStart w:id="42"/>
      <w:r w:rsidR="00E14DCA" w:rsidRPr="001D19B9">
        <w:rPr>
          <w:sz w:val="22"/>
          <w:szCs w:val="22"/>
          <w:lang w:eastAsia="en-US"/>
          <w:rPrChange w:id="43" w:author="Autor">
            <w:rPr>
              <w:lang w:eastAsia="en-US"/>
            </w:rPr>
          </w:rPrChange>
        </w:rPr>
        <w:t xml:space="preserve">je povinný vrátiť NFP alebo jeho časť </w:t>
      </w:r>
      <w:commentRangeEnd w:id="42"/>
      <w:r w:rsidR="00E14DCA" w:rsidRPr="001D19B9">
        <w:rPr>
          <w:rStyle w:val="Odkaznakomentr"/>
          <w:sz w:val="22"/>
          <w:szCs w:val="22"/>
          <w:rPrChange w:id="44" w:author="Autor">
            <w:rPr>
              <w:rStyle w:val="Odkaznakomentr"/>
            </w:rPr>
          </w:rPrChange>
        </w:rPr>
        <w:commentReference w:id="42"/>
      </w:r>
      <w:r w:rsidR="00E14DCA" w:rsidRPr="001D19B9">
        <w:rPr>
          <w:sz w:val="22"/>
          <w:szCs w:val="22"/>
          <w:lang w:eastAsia="en-US"/>
          <w:rPrChange w:id="45" w:author="Autor">
            <w:rPr>
              <w:lang w:eastAsia="en-US"/>
            </w:rPr>
          </w:rPrChange>
        </w:rPr>
        <w:t>vo výške, ktorá predstavuje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del w:id="46" w:author="Autor">
        <w:r w:rsidR="00E14DCA" w:rsidRPr="001D19B9" w:rsidDel="00E24CE4">
          <w:rPr>
            <w:sz w:val="22"/>
            <w:szCs w:val="22"/>
            <w:lang w:eastAsia="en-US"/>
            <w:rPrChange w:id="47" w:author="Autor">
              <w:rPr>
                <w:lang w:eastAsia="en-US"/>
              </w:rPr>
            </w:rPrChange>
          </w:rPr>
          <w:delText>.</w:delText>
        </w:r>
      </w:del>
      <w:r w:rsidR="000231CE" w:rsidRPr="001D19B9">
        <w:rPr>
          <w:sz w:val="22"/>
          <w:szCs w:val="22"/>
          <w:lang w:eastAsia="en-US"/>
          <w:rPrChange w:id="48" w:author="Autor">
            <w:rPr>
              <w:lang w:eastAsia="en-US"/>
            </w:rPr>
          </w:rPrChange>
        </w:rPr>
        <w:t>.</w:t>
      </w:r>
      <w:commentRangeEnd w:id="30"/>
      <w:r w:rsidR="000231CE" w:rsidRPr="001D19B9">
        <w:rPr>
          <w:rStyle w:val="Odkaznakomentr"/>
          <w:sz w:val="22"/>
          <w:szCs w:val="22"/>
          <w:rPrChange w:id="49" w:author="Autor">
            <w:rPr>
              <w:rStyle w:val="Odkaznakomentr"/>
            </w:rPr>
          </w:rPrChange>
        </w:rPr>
        <w:commentReference w:id="30"/>
      </w:r>
      <w:del w:id="50" w:author="Autor">
        <w:r w:rsidR="00F93652" w:rsidDel="00E24CE4">
          <w:rPr>
            <w:lang w:eastAsia="en-US"/>
          </w:rPr>
          <w:delText xml:space="preserve"> </w:delText>
        </w:r>
      </w:del>
    </w:p>
    <w:p w14:paraId="48E9D5F8" w14:textId="17FB5B93" w:rsidR="00696212" w:rsidRPr="00E05132" w:rsidRDefault="00201BB6" w:rsidP="00E05132">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51"/>
      <w:r w:rsidR="000E6596" w:rsidRPr="00E05132">
        <w:rPr>
          <w:sz w:val="22"/>
          <w:szCs w:val="22"/>
        </w:rPr>
        <w:t xml:space="preserve">c) </w:t>
      </w:r>
      <w:commentRangeEnd w:id="51"/>
      <w:r w:rsidR="00032862" w:rsidRPr="00E05132">
        <w:rPr>
          <w:sz w:val="22"/>
          <w:szCs w:val="22"/>
        </w:rPr>
        <w:commentReference w:id="51"/>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52"/>
      <w:r w:rsidR="00CF30F4" w:rsidRPr="00E05132">
        <w:rPr>
          <w:sz w:val="22"/>
          <w:szCs w:val="22"/>
        </w:rPr>
        <w:t xml:space="preserve">c) </w:t>
      </w:r>
      <w:commentRangeEnd w:id="52"/>
      <w:r w:rsidR="00425612" w:rsidRPr="00E05132">
        <w:rPr>
          <w:sz w:val="22"/>
          <w:szCs w:val="22"/>
        </w:rPr>
        <w:commentReference w:id="52"/>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53"/>
      <w:r w:rsidR="00120C84" w:rsidRPr="00111B98">
        <w:rPr>
          <w:sz w:val="22"/>
          <w:szCs w:val="22"/>
        </w:rPr>
        <w:t>..................</w:t>
      </w:r>
      <w:commentRangeEnd w:id="53"/>
      <w:r w:rsidR="00EB585C" w:rsidRPr="00111B98">
        <w:rPr>
          <w:rStyle w:val="Odkaznakomentr"/>
        </w:rPr>
        <w:commentReference w:id="53"/>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54"/>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54"/>
      <w:r w:rsidR="00120C84" w:rsidRPr="00111B98">
        <w:rPr>
          <w:rStyle w:val="Odkaznakomentr"/>
          <w:sz w:val="22"/>
          <w:szCs w:val="22"/>
        </w:rPr>
        <w:commentReference w:id="54"/>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55"/>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55"/>
      <w:r w:rsidR="00A62133" w:rsidRPr="00111B98">
        <w:rPr>
          <w:rStyle w:val="Odkaznakomentr"/>
          <w:sz w:val="22"/>
          <w:szCs w:val="22"/>
        </w:rPr>
        <w:commentReference w:id="55"/>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089B1725" w14:textId="35B32F1C" w:rsidR="003527E1" w:rsidRPr="00111B98" w:rsidRDefault="00EB64C7" w:rsidP="00252B18">
      <w:pPr>
        <w:spacing w:before="120" w:line="252" w:lineRule="auto"/>
        <w:ind w:left="567" w:hanging="567"/>
        <w:jc w:val="both"/>
        <w:rPr>
          <w:ins w:id="56" w:author="Auto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vyžaduje </w:t>
      </w:r>
      <w:ins w:id="57" w:author="Autor">
        <w:r w:rsidR="00FE20A9">
          <w:rPr>
            <w:sz w:val="22"/>
            <w:szCs w:val="22"/>
          </w:rPr>
          <w:t xml:space="preserve">písomnú formu v </w:t>
        </w:r>
        <w:r w:rsidR="00267625">
          <w:rPr>
            <w:sz w:val="22"/>
            <w:szCs w:val="22"/>
          </w:rPr>
          <w:t>elektronick</w:t>
        </w:r>
        <w:r w:rsidR="00FE20A9">
          <w:rPr>
            <w:sz w:val="22"/>
            <w:szCs w:val="22"/>
          </w:rPr>
          <w:t>ej</w:t>
        </w:r>
        <w:r w:rsidR="00267625">
          <w:rPr>
            <w:sz w:val="22"/>
            <w:szCs w:val="22"/>
          </w:rPr>
          <w:t xml:space="preserve"> </w:t>
        </w:r>
        <w:r w:rsidR="00E201EF">
          <w:rPr>
            <w:sz w:val="22"/>
            <w:szCs w:val="22"/>
          </w:rPr>
          <w:t>podob</w:t>
        </w:r>
        <w:r w:rsidR="00FE20A9">
          <w:rPr>
            <w:sz w:val="22"/>
            <w:szCs w:val="22"/>
          </w:rPr>
          <w:t>e</w:t>
        </w:r>
        <w:r w:rsidR="00267625">
          <w:rPr>
            <w:sz w:val="22"/>
            <w:szCs w:val="22"/>
          </w:rPr>
          <w:t xml:space="preserve">, </w:t>
        </w:r>
      </w:ins>
      <w:del w:id="58" w:author="Autor">
        <w:r w:rsidRPr="00111B98" w:rsidDel="00267625">
          <w:rPr>
            <w:sz w:val="22"/>
            <w:szCs w:val="22"/>
          </w:rPr>
          <w:delText xml:space="preserve">písomnú formu, </w:delText>
        </w:r>
      </w:del>
      <w:r w:rsidRPr="00111B98">
        <w:rPr>
          <w:sz w:val="22"/>
          <w:szCs w:val="22"/>
        </w:rPr>
        <w:t>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 xml:space="preserve">mluvy. Zmluvné strany sa zaväzujú, že </w:t>
      </w:r>
      <w:ins w:id="59" w:author="Autor">
        <w:r w:rsidR="00267625">
          <w:rPr>
            <w:sz w:val="22"/>
            <w:szCs w:val="22"/>
          </w:rPr>
          <w:t xml:space="preserve">v nevyhnutných prípadoch môže mať takáto komunikácia </w:t>
        </w:r>
        <w:r w:rsidR="00250A1E">
          <w:rPr>
            <w:sz w:val="22"/>
            <w:szCs w:val="22"/>
          </w:rPr>
          <w:t>písomn</w:t>
        </w:r>
        <w:r w:rsidR="004A031B">
          <w:rPr>
            <w:sz w:val="22"/>
            <w:szCs w:val="22"/>
          </w:rPr>
          <w:t>ú</w:t>
        </w:r>
        <w:r w:rsidR="00250A1E">
          <w:rPr>
            <w:sz w:val="22"/>
            <w:szCs w:val="22"/>
          </w:rPr>
          <w:t xml:space="preserve"> formu v </w:t>
        </w:r>
        <w:r w:rsidR="00267625">
          <w:rPr>
            <w:sz w:val="22"/>
            <w:szCs w:val="22"/>
          </w:rPr>
          <w:t>listinn</w:t>
        </w:r>
        <w:r w:rsidR="00250A1E">
          <w:rPr>
            <w:sz w:val="22"/>
            <w:szCs w:val="22"/>
          </w:rPr>
          <w:t>ej podob</w:t>
        </w:r>
        <w:r w:rsidR="00D80CEB">
          <w:rPr>
            <w:sz w:val="22"/>
            <w:szCs w:val="22"/>
          </w:rPr>
          <w:t>e</w:t>
        </w:r>
        <w:r w:rsidR="00267625">
          <w:rPr>
            <w:sz w:val="22"/>
            <w:szCs w:val="22"/>
          </w:rPr>
          <w:t xml:space="preserve"> a Zmluvné strany </w:t>
        </w:r>
      </w:ins>
      <w:r w:rsidRPr="00111B98">
        <w:rPr>
          <w:sz w:val="22"/>
          <w:szCs w:val="22"/>
        </w:rPr>
        <w:t xml:space="preserve">budú </w:t>
      </w:r>
      <w:ins w:id="60" w:author="Autor">
        <w:r w:rsidR="00267625">
          <w:rPr>
            <w:sz w:val="22"/>
            <w:szCs w:val="22"/>
          </w:rPr>
          <w:t xml:space="preserve">v tomto prípade </w:t>
        </w:r>
      </w:ins>
      <w:r w:rsidRPr="00111B98">
        <w:rPr>
          <w:sz w:val="22"/>
          <w:szCs w:val="22"/>
        </w:rPr>
        <w:t>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ins w:id="61" w:author="Autor">
        <w:r w:rsidR="00250A1E">
          <w:rPr>
            <w:sz w:val="22"/>
            <w:szCs w:val="22"/>
          </w:rPr>
          <w:t>.</w:t>
        </w:r>
        <w:r w:rsidR="003527E1">
          <w:rPr>
            <w:sz w:val="22"/>
            <w:szCs w:val="22"/>
          </w:rPr>
          <w:t xml:space="preserve"> </w:t>
        </w:r>
        <w:r w:rsidR="003527E1" w:rsidRPr="00111B98">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r w:rsidR="003527E1">
          <w:rPr>
            <w:sz w:val="22"/>
            <w:szCs w:val="22"/>
          </w:rPr>
          <w:t xml:space="preserve"> </w:t>
        </w:r>
      </w:ins>
    </w:p>
    <w:p w14:paraId="638844F3" w14:textId="7D999DE9" w:rsidR="00EB64C7" w:rsidRPr="00111B98" w:rsidDel="003527E1" w:rsidRDefault="00262E2A" w:rsidP="00AD0F62">
      <w:pPr>
        <w:spacing w:before="120" w:line="264" w:lineRule="auto"/>
        <w:ind w:left="540" w:hanging="540"/>
        <w:jc w:val="both"/>
        <w:rPr>
          <w:del w:id="62" w:author="Autor"/>
          <w:sz w:val="22"/>
          <w:szCs w:val="22"/>
        </w:rPr>
      </w:pPr>
      <w:del w:id="63" w:author="Autor">
        <w:r w:rsidRPr="00111B98" w:rsidDel="00250A1E">
          <w:rPr>
            <w:sz w:val="22"/>
            <w:szCs w:val="22"/>
          </w:rPr>
          <w:delText xml:space="preserve">, alebo </w:delText>
        </w:r>
        <w:r w:rsidR="0054070D" w:rsidRPr="00111B98" w:rsidDel="00250A1E">
          <w:rPr>
            <w:sz w:val="22"/>
            <w:szCs w:val="22"/>
          </w:rPr>
          <w:delText xml:space="preserve">v elektronickej podobe </w:delText>
        </w:r>
        <w:r w:rsidR="00A912E1" w:rsidRPr="00111B98" w:rsidDel="00250A1E">
          <w:rPr>
            <w:sz w:val="22"/>
            <w:szCs w:val="22"/>
          </w:rPr>
          <w:delText>podľa odseku 4.2 tohto článku</w:delText>
        </w:r>
        <w:r w:rsidR="004B7FA6" w:rsidRPr="00111B98" w:rsidDel="00250A1E">
          <w:rPr>
            <w:sz w:val="22"/>
            <w:szCs w:val="22"/>
          </w:rPr>
          <w:delText>.</w:delText>
        </w:r>
      </w:del>
    </w:p>
    <w:p w14:paraId="7DC9F7AA" w14:textId="10FDE71A"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del w:id="64" w:author="Autor">
        <w:r w:rsidR="00455EC5" w:rsidRPr="008A3544" w:rsidDel="00267625">
          <w:rPr>
            <w:sz w:val="22"/>
            <w:szCs w:val="22"/>
          </w:rPr>
          <w:delText>Zmluvné strany sa dohodli, že ich komunikácia môže prebiehať alternatívne v elektronickej podobe,</w:delText>
        </w:r>
      </w:del>
      <w:ins w:id="65" w:author="Autor">
        <w:r w:rsidR="00267625">
          <w:rPr>
            <w:sz w:val="22"/>
            <w:szCs w:val="22"/>
          </w:rPr>
          <w:t xml:space="preserve">Pod elektronickou </w:t>
        </w:r>
        <w:r w:rsidR="00E201EF">
          <w:rPr>
            <w:sz w:val="22"/>
            <w:szCs w:val="22"/>
          </w:rPr>
          <w:t>podobou</w:t>
        </w:r>
        <w:r w:rsidR="00DB4D05">
          <w:rPr>
            <w:sz w:val="22"/>
            <w:szCs w:val="22"/>
          </w:rPr>
          <w:t xml:space="preserve"> komunikácie</w:t>
        </w:r>
        <w:r w:rsidR="00267625">
          <w:rPr>
            <w:sz w:val="22"/>
            <w:szCs w:val="22"/>
          </w:rPr>
          <w:t xml:space="preserve"> v zmysle odseku 4.1 tohto článku sa rozumie najmä bežná </w:t>
        </w:r>
        <w:r w:rsidR="00267625" w:rsidRPr="008A3544">
          <w:rPr>
            <w:sz w:val="22"/>
            <w:szCs w:val="22"/>
          </w:rPr>
          <w:t>komunikáci</w:t>
        </w:r>
        <w:r w:rsidR="00267625">
          <w:rPr>
            <w:sz w:val="22"/>
            <w:szCs w:val="22"/>
          </w:rPr>
          <w:t>a</w:t>
        </w:r>
        <w:r w:rsidR="00D80CEB">
          <w:rPr>
            <w:sz w:val="22"/>
            <w:szCs w:val="22"/>
          </w:rPr>
          <w:t xml:space="preserve"> </w:t>
        </w:r>
        <w:r w:rsidR="004A031B">
          <w:rPr>
            <w:sz w:val="22"/>
            <w:szCs w:val="22"/>
          </w:rPr>
          <w:t>prostredníctvom ITMS2014+</w:t>
        </w:r>
        <w:r w:rsidR="004A031B" w:rsidRPr="008A3544">
          <w:rPr>
            <w:sz w:val="22"/>
            <w:szCs w:val="22"/>
          </w:rPr>
          <w:t xml:space="preserve"> </w:t>
        </w:r>
        <w:r w:rsidR="004A031B">
          <w:rPr>
            <w:sz w:val="22"/>
            <w:szCs w:val="22"/>
          </w:rPr>
          <w:t xml:space="preserve">(netýka sa elektronického podania v ITMS2014+, ktoré je považované za podanie prostredníctvom </w:t>
        </w:r>
        <w:r w:rsidR="004A031B" w:rsidRPr="008A3544">
          <w:rPr>
            <w:sz w:val="22"/>
            <w:szCs w:val="22"/>
          </w:rPr>
          <w:t>Ústredného portálu verejnej správy</w:t>
        </w:r>
        <w:r w:rsidR="004A031B">
          <w:rPr>
            <w:sz w:val="22"/>
            <w:szCs w:val="22"/>
          </w:rPr>
          <w:t>)</w:t>
        </w:r>
        <w:del w:id="66" w:author="Autor">
          <w:r w:rsidR="00267625" w:rsidRPr="008A3544" w:rsidDel="004A031B">
            <w:rPr>
              <w:sz w:val="22"/>
              <w:szCs w:val="22"/>
            </w:rPr>
            <w:delText xml:space="preserve"> elektronickej správy (e-mailu)</w:delText>
          </w:r>
        </w:del>
        <w:r w:rsidR="00267625">
          <w:rPr>
            <w:sz w:val="22"/>
            <w:szCs w:val="22"/>
          </w:rPr>
          <w:t xml:space="preserve">, v ostatných prípadoch </w:t>
        </w:r>
        <w:r w:rsidR="004A031B">
          <w:rPr>
            <w:sz w:val="22"/>
            <w:szCs w:val="22"/>
          </w:rPr>
          <w:t xml:space="preserve">komunikácia prostredníctvom </w:t>
        </w:r>
        <w:r w:rsidR="004A031B" w:rsidRPr="008A3544">
          <w:rPr>
            <w:sz w:val="22"/>
            <w:szCs w:val="22"/>
          </w:rPr>
          <w:t>elektronickej správy (e-mailu)</w:t>
        </w:r>
        <w:r w:rsidR="004A031B">
          <w:rPr>
            <w:sz w:val="22"/>
            <w:szCs w:val="22"/>
          </w:rPr>
          <w:t xml:space="preserve"> </w:t>
        </w:r>
        <w:del w:id="67" w:author="Autor">
          <w:r w:rsidR="00267625" w:rsidDel="004A031B">
            <w:rPr>
              <w:sz w:val="22"/>
              <w:szCs w:val="22"/>
            </w:rPr>
            <w:delText>komunikácia prostredníctvom ITMS 2014</w:delText>
          </w:r>
          <w:r w:rsidR="00DB4D05" w:rsidDel="004A031B">
            <w:rPr>
              <w:sz w:val="22"/>
              <w:szCs w:val="22"/>
            </w:rPr>
            <w:delText>+</w:delText>
          </w:r>
        </w:del>
      </w:ins>
      <w:del w:id="68" w:author="Autor">
        <w:r w:rsidR="00455EC5" w:rsidRPr="008A3544" w:rsidDel="004A031B">
          <w:rPr>
            <w:sz w:val="22"/>
            <w:szCs w:val="22"/>
          </w:rPr>
          <w:delText xml:space="preserve"> a to najmä v prípade </w:delText>
        </w:r>
        <w:r w:rsidR="00B57BA2" w:rsidDel="004A031B">
          <w:rPr>
            <w:sz w:val="22"/>
            <w:szCs w:val="22"/>
          </w:rPr>
          <w:delText>bežne</w:delText>
        </w:r>
        <w:r w:rsidR="00455EC5" w:rsidRPr="008A3544" w:rsidDel="004A031B">
          <w:rPr>
            <w:sz w:val="22"/>
            <w:szCs w:val="22"/>
          </w:rPr>
          <w:delText xml:space="preserve">j komunikácie prostredníctvom elektronickej správy (e-mailu), v ostatných prípadoch prostredníctvom ITMS2014+ </w:delText>
        </w:r>
        <w:r w:rsidR="00563D5C" w:rsidDel="004A031B">
          <w:rPr>
            <w:sz w:val="22"/>
            <w:szCs w:val="22"/>
          </w:rPr>
          <w:delText xml:space="preserve">(netýka sa elektronického podania v ITMS2014+, ktoré je považované za podanie prostredníctvom </w:delText>
        </w:r>
        <w:r w:rsidR="00563D5C" w:rsidRPr="008A3544" w:rsidDel="004A031B">
          <w:rPr>
            <w:sz w:val="22"/>
            <w:szCs w:val="22"/>
          </w:rPr>
          <w:delText>Ústredného portálu verejnej správy</w:delText>
        </w:r>
        <w:r w:rsidR="00563D5C" w:rsidDel="004A031B">
          <w:rPr>
            <w:sz w:val="22"/>
            <w:szCs w:val="22"/>
          </w:rPr>
          <w:delText xml:space="preserve">) </w:delText>
        </w:r>
      </w:del>
      <w:r w:rsidR="00455EC5" w:rsidRPr="008A3544">
        <w:rPr>
          <w:sz w:val="22"/>
          <w:szCs w:val="22"/>
        </w:rPr>
        <w:t xml:space="preserve">alebo </w:t>
      </w:r>
      <w:ins w:id="69" w:author="Autor">
        <w:r w:rsidR="00267625">
          <w:rPr>
            <w:sz w:val="22"/>
            <w:szCs w:val="22"/>
          </w:rPr>
          <w:t xml:space="preserve">komunikácia </w:t>
        </w:r>
      </w:ins>
      <w:r w:rsidR="00455EC5" w:rsidRPr="008A3544">
        <w:rPr>
          <w:sz w:val="22"/>
          <w:szCs w:val="22"/>
        </w:rPr>
        <w:t>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ins w:id="70" w:author="Autor">
        <w:r w:rsidR="00311E43" w:rsidRPr="00311E43">
          <w:rPr>
            <w:sz w:val="22"/>
            <w:szCs w:val="22"/>
          </w:rPr>
          <w:t>Písomnosť alebo zásielka  doručovaná prostredníctvom evidencie Komunikácia v ITMS2014+ bude považovaná za doručenú momentom odoslania v ITMS2014+ Zmluvnou stranou.</w:t>
        </w:r>
        <w:r w:rsidR="00252B18">
          <w:rPr>
            <w:sz w:val="22"/>
            <w:szCs w:val="22"/>
          </w:rPr>
          <w:t xml:space="preserve"> </w:t>
        </w:r>
      </w:ins>
      <w:del w:id="71" w:author="Autor">
        <w:r w:rsidR="00D92CD7" w:rsidDel="00267625">
          <w:rPr>
            <w:sz w:val="22"/>
            <w:szCs w:val="22"/>
          </w:rPr>
          <w:delText xml:space="preserve">Elektronická komunikácia prostredníctvom </w:delText>
        </w:r>
        <w:r w:rsidR="00D92CD7" w:rsidRPr="00AD0F62" w:rsidDel="00267625">
          <w:rPr>
            <w:sz w:val="22"/>
            <w:szCs w:val="22"/>
          </w:rPr>
          <w:delText>ITMS</w:delText>
        </w:r>
        <w:r w:rsidR="00D92CD7" w:rsidDel="00267625">
          <w:rPr>
            <w:sz w:val="22"/>
            <w:szCs w:val="22"/>
          </w:rPr>
          <w:delText xml:space="preserve">2014+ predstavuje aj </w:delText>
        </w:r>
        <w:r w:rsidR="00D92CD7" w:rsidRPr="00AD0F62" w:rsidDel="00267625">
          <w:rPr>
            <w:sz w:val="22"/>
            <w:szCs w:val="22"/>
          </w:rPr>
          <w:delText>podporný spôsob k písomnej komunikácii</w:delText>
        </w:r>
        <w:r w:rsidR="00D92CD7" w:rsidDel="00267625">
          <w:rPr>
            <w:sz w:val="22"/>
            <w:szCs w:val="22"/>
          </w:rPr>
          <w:delText xml:space="preserve"> v listinnej podobe.</w:delText>
        </w:r>
        <w:r w:rsidR="00D92CD7" w:rsidRPr="00AD0F62" w:rsidDel="00267625">
          <w:rPr>
            <w:sz w:val="22"/>
            <w:szCs w:val="22"/>
          </w:rPr>
          <w:delText xml:space="preserve"> </w:delText>
        </w:r>
        <w:r w:rsidR="00486613" w:rsidRPr="00111B98" w:rsidDel="00250A1E">
          <w:rPr>
            <w:sz w:val="22"/>
            <w:szCs w:val="22"/>
          </w:rPr>
          <w:delText xml:space="preserve">Prijímateľ súhlasí s tým, aby po splnení všetkých technických podmienok pre zavedenie elektronickej komunikácie </w:delText>
        </w:r>
        <w:r w:rsidR="00043ABB" w:rsidRPr="00111B98" w:rsidDel="00250A1E">
          <w:rPr>
            <w:sz w:val="22"/>
            <w:szCs w:val="22"/>
          </w:rPr>
          <w:delText xml:space="preserve">prostredníctvom ITMS2014+ </w:delText>
        </w:r>
        <w:r w:rsidR="00486613" w:rsidRPr="00111B98" w:rsidDel="00250A1E">
          <w:rPr>
            <w:sz w:val="22"/>
            <w:szCs w:val="22"/>
          </w:rPr>
          <w:delText xml:space="preserve">ako preferovaného spôsobu komunikácie Zmluvných strán Poskytovateľ vydal usmernenie týkajúce sa komunikácie, ktoré bude pre </w:delText>
        </w:r>
        <w:r w:rsidR="006D211B" w:rsidRPr="00111B98" w:rsidDel="00250A1E">
          <w:rPr>
            <w:sz w:val="22"/>
            <w:szCs w:val="22"/>
          </w:rPr>
          <w:delText xml:space="preserve">Zmluvné </w:delText>
        </w:r>
        <w:r w:rsidR="00486613" w:rsidRPr="00111B98" w:rsidDel="00250A1E">
          <w:rPr>
            <w:sz w:val="22"/>
            <w:szCs w:val="22"/>
          </w:rPr>
          <w:delText>strany záväzné.</w:delText>
        </w:r>
      </w:del>
    </w:p>
    <w:p w14:paraId="482F2959" w14:textId="609CB814" w:rsidR="00EB64C7" w:rsidRPr="00111B98" w:rsidRDefault="00EB64C7" w:rsidP="00773F5F">
      <w:pPr>
        <w:spacing w:before="120" w:line="264" w:lineRule="auto"/>
        <w:ind w:left="540" w:hanging="540"/>
        <w:jc w:val="both"/>
        <w:rPr>
          <w:sz w:val="22"/>
          <w:szCs w:val="22"/>
        </w:rPr>
      </w:pPr>
      <w:r w:rsidRPr="00111B98">
        <w:rPr>
          <w:sz w:val="22"/>
          <w:szCs w:val="22"/>
        </w:rPr>
        <w:t>4.3</w:t>
      </w:r>
      <w:r w:rsidRPr="00111B98">
        <w:rPr>
          <w:sz w:val="22"/>
          <w:szCs w:val="22"/>
        </w:rPr>
        <w:tab/>
      </w:r>
      <w:ins w:id="72" w:author="Autor">
        <w:r w:rsidR="00F85E33" w:rsidRPr="00F85E33">
          <w:rPr>
            <w:sz w:val="22"/>
            <w:szCs w:val="22"/>
          </w:rPr>
          <w:t>V prípade oznámenia, výzvy, žiadosti alebo iného dokumentu (ďalej ako „písomnosť“) sa za deň doručenia Zmluvnej strane do elektronickej schránky prostredníctvom Ústredného portálu verejnej správy podľa o</w:t>
        </w:r>
        <w:bookmarkStart w:id="73" w:name="_GoBack"/>
        <w:bookmarkEnd w:id="73"/>
        <w:r w:rsidR="00F85E33" w:rsidRPr="00F85E33">
          <w:rPr>
            <w:sz w:val="22"/>
            <w:szCs w:val="22"/>
          </w:rPr>
          <w:t>dseku 4.2 tohto článku zmluvy považuje najbližší pracovný deň bezprostredne nasledujúci po kalendárnom dni, kedy bola písomnosť uložená do elektronickej schránky druhej Zmluvnej strany, a to aj vtedy, ak sa adresát o tom nedozvedel.</w:t>
        </w:r>
      </w:ins>
      <w:del w:id="74" w:author="Autor">
        <w:r w:rsidRPr="00111B98" w:rsidDel="00F85E33">
          <w:rPr>
            <w:sz w:val="22"/>
            <w:szCs w:val="22"/>
          </w:rPr>
          <w:delText xml:space="preserve">Poskytovateľ môže určiť, že </w:delText>
        </w:r>
        <w:r w:rsidR="00043ABB" w:rsidRPr="00111B98" w:rsidDel="00F85E33">
          <w:rPr>
            <w:sz w:val="22"/>
            <w:szCs w:val="22"/>
          </w:rPr>
          <w:delText xml:space="preserve">bežná </w:delText>
        </w:r>
        <w:r w:rsidRPr="00111B98" w:rsidDel="00F85E33">
          <w:rPr>
            <w:sz w:val="22"/>
            <w:szCs w:val="22"/>
          </w:rPr>
          <w:delText xml:space="preserve">vzájomná komunikácia </w:delText>
        </w:r>
        <w:r w:rsidR="00043ABB" w:rsidRPr="00111B98" w:rsidDel="00F85E33">
          <w:rPr>
            <w:sz w:val="22"/>
            <w:szCs w:val="22"/>
          </w:rPr>
          <w:delText xml:space="preserve">Zmluvných strán </w:delText>
        </w:r>
        <w:r w:rsidRPr="00111B98" w:rsidDel="00F85E33">
          <w:rPr>
            <w:sz w:val="22"/>
            <w:szCs w:val="22"/>
          </w:rPr>
          <w:delText>súvisiaca so</w:delText>
        </w:r>
        <w:r w:rsidR="00633485" w:rsidRPr="00111B98" w:rsidDel="00F85E33">
          <w:rPr>
            <w:sz w:val="22"/>
            <w:szCs w:val="22"/>
          </w:rPr>
          <w:delText> </w:delText>
        </w:r>
        <w:r w:rsidRPr="00111B98" w:rsidDel="00F85E33">
          <w:rPr>
            <w:sz w:val="22"/>
            <w:szCs w:val="22"/>
          </w:rPr>
          <w:delText>Zmluvou o poskytnutí NFP  bude prebiehať prostredníctvom e</w:delText>
        </w:r>
        <w:r w:rsidR="00633485" w:rsidRPr="00111B98" w:rsidDel="00F85E33">
          <w:rPr>
            <w:sz w:val="22"/>
            <w:szCs w:val="22"/>
          </w:rPr>
          <w:delText>-</w:delText>
        </w:r>
        <w:r w:rsidRPr="00111B98" w:rsidDel="00F85E33">
          <w:rPr>
            <w:sz w:val="22"/>
            <w:szCs w:val="22"/>
          </w:rPr>
          <w:delText xml:space="preserve">mailu a zároveň môže určiť aj podmienky takejto komunikácie. Aj v rámci týchto foriem komunikácie je Prijímateľ povinný uvádzať </w:delText>
        </w:r>
        <w:r w:rsidRPr="00111B98" w:rsidDel="00F85E33">
          <w:rPr>
            <w:sz w:val="22"/>
            <w:szCs w:val="22"/>
          </w:rPr>
          <w:lastRenderedPageBreak/>
          <w:delText>ITMS</w:delText>
        </w:r>
        <w:r w:rsidR="00C82CC6" w:rsidDel="00F85E33">
          <w:rPr>
            <w:sz w:val="22"/>
            <w:szCs w:val="22"/>
          </w:rPr>
          <w:delText>2014+</w:delText>
        </w:r>
        <w:r w:rsidRPr="00111B98" w:rsidDel="00F85E33">
          <w:rPr>
            <w:sz w:val="22"/>
            <w:szCs w:val="22"/>
          </w:rPr>
          <w:delText xml:space="preserve"> kód Projektu a názov Projektu podľa článku 2 ods</w:delText>
        </w:r>
        <w:r w:rsidR="00AC10F0" w:rsidRPr="00111B98" w:rsidDel="00F85E33">
          <w:rPr>
            <w:sz w:val="22"/>
            <w:szCs w:val="22"/>
          </w:rPr>
          <w:delText>ek</w:delText>
        </w:r>
        <w:r w:rsidRPr="00111B98" w:rsidDel="00F85E33">
          <w:rPr>
            <w:sz w:val="22"/>
            <w:szCs w:val="22"/>
          </w:rPr>
          <w:delText xml:space="preserve"> 2.1. </w:delText>
        </w:r>
        <w:r w:rsidR="001D5235" w:rsidRPr="00111B98" w:rsidDel="00F85E33">
          <w:rPr>
            <w:sz w:val="22"/>
            <w:szCs w:val="22"/>
          </w:rPr>
          <w:delText>zmluvy</w:delText>
        </w:r>
        <w:r w:rsidRPr="00111B98" w:rsidDel="00F85E33">
          <w:rPr>
            <w:sz w:val="22"/>
            <w:szCs w:val="22"/>
          </w:rPr>
          <w:delText>.</w:delText>
        </w:r>
        <w:r w:rsidR="00486613" w:rsidRPr="00111B98" w:rsidDel="00F85E33">
          <w:rPr>
            <w:sz w:val="22"/>
            <w:szCs w:val="22"/>
          </w:rPr>
          <w:delText xml:space="preserve"> Zmluvné strany si zároveň dohodli ako mimoriadny spôsob doručovania písomných zásielok </w:delText>
        </w:r>
        <w:r w:rsidR="00A44AA9" w:rsidRPr="00111B98" w:rsidDel="00F85E33">
          <w:rPr>
            <w:sz w:val="22"/>
            <w:szCs w:val="22"/>
          </w:rPr>
          <w:delText xml:space="preserve">v listinnej podobe </w:delText>
        </w:r>
        <w:r w:rsidR="00486613" w:rsidRPr="00111B98" w:rsidDel="00F85E33">
          <w:rPr>
            <w:sz w:val="22"/>
            <w:szCs w:val="22"/>
          </w:rPr>
          <w:delText>doručovanie osobne alebo prostredníctvom kuriéra; takéto doručenie Poskytovateľovi je možné výlučne v úradných hodinách podateľne Poskytovateľa zverejnených verejne prístupným spôsobom.</w:delText>
        </w:r>
      </w:del>
    </w:p>
    <w:p w14:paraId="54520715" w14:textId="5B824214" w:rsidR="00486613" w:rsidRPr="00111B98" w:rsidRDefault="00486613" w:rsidP="0016153F">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del w:id="75" w:author="Autor">
        <w:r w:rsidR="000F7778" w:rsidRPr="00111B98" w:rsidDel="000F0260">
          <w:rPr>
            <w:sz w:val="22"/>
            <w:szCs w:val="22"/>
          </w:rPr>
          <w:delText>O</w:delText>
        </w:r>
        <w:r w:rsidR="00EB0534" w:rsidRPr="00111B98" w:rsidDel="000F0260">
          <w:rPr>
            <w:sz w:val="22"/>
            <w:szCs w:val="22"/>
          </w:rPr>
          <w:delText>známenie, výzva, žiadosť alebo iný dokument (ďalej ako „p</w:delText>
        </w:r>
      </w:del>
      <w:ins w:id="76" w:author="Autor">
        <w:r w:rsidR="000F0260">
          <w:rPr>
            <w:sz w:val="22"/>
            <w:szCs w:val="22"/>
          </w:rPr>
          <w:t>P</w:t>
        </w:r>
      </w:ins>
      <w:r w:rsidR="00EB0534" w:rsidRPr="00111B98">
        <w:rPr>
          <w:sz w:val="22"/>
          <w:szCs w:val="22"/>
        </w:rPr>
        <w:t>ísomnosť</w:t>
      </w:r>
      <w:del w:id="77" w:author="Autor">
        <w:r w:rsidR="00EB0534" w:rsidRPr="00111B98" w:rsidDel="000F0260">
          <w:rPr>
            <w:sz w:val="22"/>
            <w:szCs w:val="22"/>
          </w:rPr>
          <w:delText>“)</w:delText>
        </w:r>
      </w:del>
      <w:r w:rsidR="00EB0534" w:rsidRPr="00111B98">
        <w:rPr>
          <w:sz w:val="22"/>
          <w:szCs w:val="22"/>
        </w:rPr>
        <w:t xml:space="preserve"> zasielan</w:t>
      </w:r>
      <w:ins w:id="78" w:author="Autor">
        <w:r w:rsidR="000F0260">
          <w:rPr>
            <w:sz w:val="22"/>
            <w:szCs w:val="22"/>
          </w:rPr>
          <w:t>á</w:t>
        </w:r>
      </w:ins>
      <w:del w:id="79" w:author="Autor">
        <w:r w:rsidR="00EB0534" w:rsidRPr="00111B98" w:rsidDel="000F0260">
          <w:rPr>
            <w:sz w:val="22"/>
            <w:szCs w:val="22"/>
          </w:rPr>
          <w:delText>ý</w:delText>
        </w:r>
      </w:del>
      <w:r w:rsidR="00EB0534" w:rsidRPr="00111B98">
        <w:rPr>
          <w:sz w:val="22"/>
          <w:szCs w:val="22"/>
        </w:rPr>
        <w:t xml:space="preserve"> druhej Zmluvnej strane v písomnej forme </w:t>
      </w:r>
      <w:r w:rsidR="00A44AA9" w:rsidRPr="00111B98">
        <w:rPr>
          <w:sz w:val="22"/>
          <w:szCs w:val="22"/>
        </w:rPr>
        <w:t xml:space="preserve">v listinnej podobe </w:t>
      </w:r>
      <w:r w:rsidR="000F7778" w:rsidRPr="00111B98">
        <w:rPr>
          <w:sz w:val="22"/>
          <w:szCs w:val="22"/>
        </w:rPr>
        <w:t xml:space="preserve">podľa Zmluvy o poskytnutí NFP, </w:t>
      </w:r>
      <w:commentRangeStart w:id="80"/>
      <w:r w:rsidR="000F7778" w:rsidRPr="00111B98">
        <w:rPr>
          <w:sz w:val="22"/>
          <w:szCs w:val="22"/>
        </w:rPr>
        <w:t>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w:t>
      </w:r>
      <w:commentRangeEnd w:id="80"/>
      <w:r w:rsidR="00E85333">
        <w:rPr>
          <w:rStyle w:val="Odkaznakomentr"/>
        </w:rPr>
        <w:commentReference w:id="80"/>
      </w:r>
      <w:r w:rsidR="000F7778" w:rsidRPr="00111B98">
        <w:rPr>
          <w:sz w:val="22"/>
          <w:szCs w:val="22"/>
        </w:rPr>
        <w:t xml:space="preserve">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19906E5B" w:rsidR="00486613" w:rsidRPr="00111B98" w:rsidRDefault="00F458DB" w:rsidP="00FA04B3">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504BAEAD" w:rsidR="00EB0534" w:rsidRPr="00111B98" w:rsidRDefault="00F50B5E" w:rsidP="00FA04B3">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30817076" w:rsidR="00EB0534" w:rsidRDefault="00486613" w:rsidP="00FA04B3">
      <w:pPr>
        <w:numPr>
          <w:ilvl w:val="1"/>
          <w:numId w:val="42"/>
        </w:numPr>
        <w:spacing w:before="120" w:line="252" w:lineRule="auto"/>
        <w:jc w:val="both"/>
        <w:rPr>
          <w:ins w:id="81" w:author="Auto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commentRangeStart w:id="82"/>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commentRangeEnd w:id="82"/>
      <w:r w:rsidR="00E201EF">
        <w:rPr>
          <w:rStyle w:val="Odkaznakomentr"/>
        </w:rPr>
        <w:commentReference w:id="82"/>
      </w:r>
    </w:p>
    <w:p w14:paraId="05A31079" w14:textId="02D7B669" w:rsidR="006B7DE9" w:rsidRPr="006B7DE9" w:rsidRDefault="006B7DE9" w:rsidP="00EB0534">
      <w:pPr>
        <w:spacing w:before="120" w:line="264" w:lineRule="auto"/>
        <w:ind w:left="567" w:hanging="567"/>
        <w:jc w:val="both"/>
        <w:rPr>
          <w:bCs/>
          <w:sz w:val="22"/>
          <w:szCs w:val="22"/>
        </w:rPr>
      </w:pPr>
      <w:r>
        <w:rPr>
          <w:bCs/>
          <w:sz w:val="22"/>
          <w:szCs w:val="22"/>
        </w:rPr>
        <w:t xml:space="preserve">4.6 </w:t>
      </w:r>
      <w:ins w:id="83" w:author="Autor">
        <w:r w:rsidR="00252B18">
          <w:rPr>
            <w:bCs/>
            <w:sz w:val="22"/>
            <w:szCs w:val="22"/>
          </w:rPr>
          <w:tab/>
        </w:r>
      </w:ins>
      <w:del w:id="84" w:author="Autor">
        <w:r w:rsidDel="003C54D0">
          <w:rPr>
            <w:bCs/>
            <w:sz w:val="22"/>
            <w:szCs w:val="22"/>
          </w:rPr>
          <w:delText xml:space="preserve">  </w:delText>
        </w:r>
      </w:del>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0B336558"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ins w:id="85" w:author="Autor">
        <w:r w:rsidR="003527E1">
          <w:rPr>
            <w:bCs/>
            <w:sz w:val="22"/>
            <w:szCs w:val="22"/>
          </w:rPr>
          <w:t xml:space="preserve"> </w:t>
        </w:r>
        <w:r w:rsidR="003527E1" w:rsidRPr="003527E1">
          <w:rPr>
            <w:bCs/>
            <w:sz w:val="22"/>
            <w:szCs w:val="22"/>
          </w:rPr>
          <w:t xml:space="preserve"> alebo momentom, ktorým sa za doručenú považuje zásielka doručovaná v listinnej podobe podľa tejto zmluvy pokiaľ sa ju Poskytovateľ pokúsi doručiť aj v listinnej podobe</w:t>
        </w:r>
      </w:ins>
      <w:r w:rsidR="00EB0534" w:rsidRPr="00111B98">
        <w:rPr>
          <w:bCs/>
          <w:sz w:val="22"/>
          <w:szCs w:val="22"/>
        </w:rPr>
        <w:t>.</w:t>
      </w:r>
      <w:r w:rsidR="00823C4B" w:rsidRPr="00111B98">
        <w:rPr>
          <w:bCs/>
          <w:sz w:val="22"/>
          <w:szCs w:val="22"/>
        </w:rPr>
        <w:t xml:space="preserve"> </w:t>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w:t>
      </w:r>
      <w:r w:rsidR="00043ABB" w:rsidRPr="00111B98">
        <w:rPr>
          <w:sz w:val="22"/>
          <w:szCs w:val="22"/>
        </w:rPr>
        <w:lastRenderedPageBreak/>
        <w:t>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4668C64D" w:rsidR="006B7DE9" w:rsidRPr="00FA04B3" w:rsidRDefault="00EB0534" w:rsidP="006B7DE9">
      <w:pPr>
        <w:numPr>
          <w:ilvl w:val="0"/>
          <w:numId w:val="43"/>
        </w:numPr>
        <w:spacing w:before="120" w:line="252" w:lineRule="auto"/>
        <w:jc w:val="both"/>
        <w:rPr>
          <w:ins w:id="86" w:author="Auto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5A3EC8BB" w:rsidR="00696212" w:rsidRDefault="00EB0534" w:rsidP="00EB0534">
      <w:pPr>
        <w:spacing w:before="120" w:line="264" w:lineRule="auto"/>
        <w:ind w:left="540" w:hanging="540"/>
        <w:jc w:val="both"/>
        <w:rPr>
          <w:ins w:id="87" w:author="Auto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35A796E9" w14:textId="4FA2CBFB" w:rsidR="00597F4D" w:rsidRPr="00111B98" w:rsidRDefault="00597F4D" w:rsidP="00EB0534">
      <w:pPr>
        <w:spacing w:before="120" w:line="264" w:lineRule="auto"/>
        <w:ind w:left="540" w:hanging="540"/>
        <w:jc w:val="both"/>
        <w:rPr>
          <w:sz w:val="22"/>
          <w:szCs w:val="22"/>
        </w:rPr>
      </w:pPr>
      <w:ins w:id="88" w:author="Autor">
        <w:r>
          <w:rPr>
            <w:sz w:val="22"/>
            <w:szCs w:val="22"/>
          </w:rPr>
          <w:t>4.10</w:t>
        </w:r>
        <w:r>
          <w:rPr>
            <w:sz w:val="22"/>
            <w:szCs w:val="22"/>
          </w:rPr>
          <w:tab/>
          <w:t>Zmluvné strany sa dohodli, že doručenie/predloženie správy, resp. Dokumentácie k Projektu uvedenej v článku 4 VZP je v nadväznosti na Metodický pokyn CKO č. 15 možné vykonať</w:t>
        </w:r>
        <w:commentRangeStart w:id="89"/>
        <w:r>
          <w:rPr>
            <w:sz w:val="22"/>
            <w:szCs w:val="22"/>
          </w:rPr>
          <w:t>...</w:t>
        </w:r>
        <w:commentRangeEnd w:id="89"/>
        <w:r>
          <w:rPr>
            <w:rStyle w:val="Odkaznakomentr"/>
          </w:rPr>
          <w:commentReference w:id="89"/>
        </w:r>
      </w:ins>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90"/>
      <w:commentRangeStart w:id="91"/>
      <w:r w:rsidR="002054F9" w:rsidRPr="00111B98">
        <w:rPr>
          <w:sz w:val="22"/>
          <w:szCs w:val="22"/>
        </w:rPr>
        <w:t>........</w:t>
      </w:r>
      <w:commentRangeEnd w:id="90"/>
      <w:commentRangeEnd w:id="91"/>
      <w:r w:rsidR="002054F9" w:rsidRPr="00111B98">
        <w:rPr>
          <w:rStyle w:val="Odkaznakomentr"/>
        </w:rPr>
        <w:commentReference w:id="90"/>
      </w:r>
      <w:r w:rsidR="002054F9" w:rsidRPr="00111B98">
        <w:rPr>
          <w:rStyle w:val="Odkaznakomentr"/>
        </w:rPr>
        <w:commentReference w:id="91"/>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92"/>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92"/>
      <w:r w:rsidR="00AD67FD" w:rsidRPr="00111B98">
        <w:rPr>
          <w:rStyle w:val="Odkaznakomentr"/>
        </w:rPr>
        <w:commentReference w:id="92"/>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93"/>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93"/>
      <w:r w:rsidR="00C566C3" w:rsidRPr="00111B98">
        <w:rPr>
          <w:rStyle w:val="Odkaznakomentr"/>
        </w:rPr>
        <w:commentReference w:id="93"/>
      </w:r>
    </w:p>
    <w:p w14:paraId="0CE15130" w14:textId="663D3C9A" w:rsidR="00EC6A40" w:rsidRPr="00111B98" w:rsidRDefault="002C312E" w:rsidP="003574CA">
      <w:pPr>
        <w:numPr>
          <w:ilvl w:val="0"/>
          <w:numId w:val="10"/>
        </w:numPr>
        <w:spacing w:before="120" w:line="264" w:lineRule="auto"/>
        <w:jc w:val="both"/>
        <w:rPr>
          <w:sz w:val="22"/>
          <w:szCs w:val="22"/>
        </w:rPr>
      </w:pPr>
      <w:r w:rsidRPr="00111B98">
        <w:rPr>
          <w:sz w:val="22"/>
          <w:szCs w:val="22"/>
        </w:rPr>
        <w:lastRenderedPageBreak/>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del w:id="94" w:author="Autor">
        <w:r w:rsidR="000623F3" w:rsidRPr="00111B98" w:rsidDel="00D32872">
          <w:rPr>
            <w:sz w:val="22"/>
            <w:szCs w:val="22"/>
          </w:rPr>
          <w:delText>,</w:delText>
        </w:r>
        <w:r w:rsidR="000623F3" w:rsidRPr="00111B98" w:rsidDel="00FE583E">
          <w:rPr>
            <w:sz w:val="22"/>
            <w:szCs w:val="22"/>
          </w:rPr>
          <w:delText>ktoré na jeho vykonanie môže vydať Poskytovateľ</w:delText>
        </w:r>
      </w:del>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95"/>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95"/>
      <w:r w:rsidR="00322A0D" w:rsidRPr="00111B98">
        <w:rPr>
          <w:rStyle w:val="Odkaznakomentr"/>
        </w:rPr>
        <w:commentReference w:id="95"/>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96"/>
      <w:r w:rsidR="001E04FB" w:rsidRPr="00111B98">
        <w:rPr>
          <w:sz w:val="22"/>
          <w:szCs w:val="22"/>
        </w:rPr>
        <w:t>vzťahmi</w:t>
      </w:r>
      <w:commentRangeEnd w:id="96"/>
      <w:r w:rsidR="00E53E0E" w:rsidRPr="00111B98">
        <w:rPr>
          <w:rStyle w:val="Odkaznakomentr"/>
        </w:rPr>
        <w:commentReference w:id="96"/>
      </w:r>
      <w:r w:rsidR="00FB7B6F" w:rsidRPr="00111B98">
        <w:rPr>
          <w:sz w:val="22"/>
          <w:szCs w:val="22"/>
        </w:rPr>
        <w:t xml:space="preserve">. </w:t>
      </w:r>
      <w:commentRangeStart w:id="97"/>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97"/>
      <w:r w:rsidR="00425612">
        <w:rPr>
          <w:rStyle w:val="Odkaznakomentr"/>
        </w:rPr>
        <w:commentReference w:id="97"/>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lastRenderedPageBreak/>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D19B9"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k Zmluve o </w:t>
      </w:r>
      <w:r w:rsidR="0092369E" w:rsidRPr="00FE583E">
        <w:rPr>
          <w:sz w:val="22"/>
          <w:szCs w:val="22"/>
        </w:rPr>
        <w:t xml:space="preserve">poskytnutí NFP </w:t>
      </w:r>
      <w:r w:rsidR="004C7C83" w:rsidRPr="00FE583E">
        <w:rPr>
          <w:sz w:val="22"/>
          <w:szCs w:val="22"/>
        </w:rPr>
        <w:t xml:space="preserve">alebo oznámením Poskytovateľa, ktoré zašle Prijímateľovi elektronicky, spolu s odkazom na číslo, pod ktorým sú aktualizované VZP </w:t>
      </w:r>
      <w:r w:rsidR="0092369E" w:rsidRPr="001D19B9">
        <w:rPr>
          <w:sz w:val="22"/>
          <w:szCs w:val="22"/>
        </w:rPr>
        <w:t xml:space="preserve">už </w:t>
      </w:r>
      <w:r w:rsidR="004C7C83" w:rsidRPr="001D19B9">
        <w:rPr>
          <w:sz w:val="22"/>
          <w:szCs w:val="22"/>
        </w:rPr>
        <w:t>zverejnené v Centrálnom registri zmlúv.</w:t>
      </w:r>
      <w:r w:rsidR="004746E7" w:rsidRPr="001D19B9">
        <w:rPr>
          <w:sz w:val="22"/>
          <w:szCs w:val="22"/>
        </w:rPr>
        <w:t xml:space="preserve"> </w:t>
      </w:r>
      <w:r w:rsidR="0092369E" w:rsidRPr="001D19B9">
        <w:rPr>
          <w:sz w:val="22"/>
          <w:szCs w:val="22"/>
        </w:rPr>
        <w:t>Doručením oznámenia dochádza k zmene Zmluvy o poskytnutí NFP v časti zmeny VZP z dôvodu ich aktualizácie podľa tohto písm</w:t>
      </w:r>
      <w:r w:rsidR="00AC10F0" w:rsidRPr="001D19B9">
        <w:rPr>
          <w:sz w:val="22"/>
          <w:szCs w:val="22"/>
        </w:rPr>
        <w:t>ena</w:t>
      </w:r>
      <w:r w:rsidR="0092369E" w:rsidRPr="001D19B9">
        <w:rPr>
          <w:sz w:val="22"/>
          <w:szCs w:val="22"/>
        </w:rPr>
        <w:t xml:space="preserve"> b). </w:t>
      </w:r>
      <w:r w:rsidR="002A5B91" w:rsidRPr="001D19B9">
        <w:rPr>
          <w:sz w:val="22"/>
          <w:szCs w:val="22"/>
        </w:rPr>
        <w:t xml:space="preserve"> </w:t>
      </w:r>
    </w:p>
    <w:p w14:paraId="44BAD1FC" w14:textId="77777777" w:rsidR="00611998" w:rsidRPr="001D19B9" w:rsidRDefault="00A254AD" w:rsidP="00AD0F62">
      <w:pPr>
        <w:numPr>
          <w:ilvl w:val="2"/>
          <w:numId w:val="11"/>
        </w:numPr>
        <w:spacing w:before="120" w:line="264" w:lineRule="auto"/>
        <w:ind w:hanging="360"/>
        <w:jc w:val="both"/>
        <w:rPr>
          <w:sz w:val="22"/>
          <w:szCs w:val="22"/>
        </w:rPr>
      </w:pPr>
      <w:r w:rsidRPr="001D19B9">
        <w:rPr>
          <w:b/>
          <w:sz w:val="22"/>
          <w:szCs w:val="22"/>
          <w:u w:val="single"/>
        </w:rPr>
        <w:t>Formálna z</w:t>
      </w:r>
      <w:r w:rsidR="00611998" w:rsidRPr="001D19B9">
        <w:rPr>
          <w:b/>
          <w:sz w:val="22"/>
          <w:szCs w:val="22"/>
          <w:u w:val="single"/>
        </w:rPr>
        <w:t>mena</w:t>
      </w:r>
      <w:r w:rsidR="00611998" w:rsidRPr="001D19B9">
        <w:rPr>
          <w:sz w:val="22"/>
          <w:szCs w:val="22"/>
        </w:rPr>
        <w:t xml:space="preserve"> spočívajúca v údajoch týkajúcich sa Zmluvných strán (obchodné meno/názov, sídlo, štatutárny </w:t>
      </w:r>
      <w:r w:rsidR="003F7C60" w:rsidRPr="001D19B9">
        <w:rPr>
          <w:sz w:val="22"/>
          <w:szCs w:val="22"/>
        </w:rPr>
        <w:t>orgán</w:t>
      </w:r>
      <w:r w:rsidR="00611998" w:rsidRPr="001D19B9">
        <w:rPr>
          <w:sz w:val="22"/>
          <w:szCs w:val="22"/>
        </w:rPr>
        <w:t>, zmena v kontaktných údajoch</w:t>
      </w:r>
      <w:r w:rsidR="00043EA9" w:rsidRPr="001D19B9">
        <w:rPr>
          <w:sz w:val="22"/>
          <w:szCs w:val="22"/>
        </w:rPr>
        <w:t>, zmena čísla účtu určeného na úhradu NFP</w:t>
      </w:r>
      <w:r w:rsidR="000D739E" w:rsidRPr="001D19B9">
        <w:rPr>
          <w:sz w:val="22"/>
          <w:szCs w:val="22"/>
        </w:rPr>
        <w:t xml:space="preserve">, </w:t>
      </w:r>
      <w:r w:rsidR="000D739E" w:rsidRPr="001D19B9">
        <w:rPr>
          <w:bCs/>
          <w:sz w:val="22"/>
          <w:szCs w:val="22"/>
          <w:rPrChange w:id="98" w:author="Autor">
            <w:rPr>
              <w:bCs/>
            </w:rPr>
          </w:rPrChange>
        </w:rPr>
        <w:t>číselné označenie účtu uvedeného v Zmluve o úvere alebo na inom doklade vystavenom Financujúcou bankou, na ktorý má byť vyplatený NFP</w:t>
      </w:r>
      <w:r w:rsidR="00611998" w:rsidRPr="00FE583E">
        <w:rPr>
          <w:sz w:val="22"/>
          <w:szCs w:val="22"/>
        </w:rPr>
        <w:t xml:space="preserve"> </w:t>
      </w:r>
      <w:r w:rsidR="000D739E" w:rsidRPr="00FE583E">
        <w:rPr>
          <w:sz w:val="22"/>
          <w:szCs w:val="22"/>
        </w:rPr>
        <w:t xml:space="preserve">podľa článku 13 ods. 1 VZP </w:t>
      </w:r>
      <w:r w:rsidR="00611998" w:rsidRPr="001D19B9">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D19B9">
        <w:rPr>
          <w:sz w:val="22"/>
          <w:szCs w:val="22"/>
        </w:rPr>
        <w:t xml:space="preserve"> spôsobom </w:t>
      </w:r>
      <w:r w:rsidR="008E2806" w:rsidRPr="001D19B9">
        <w:rPr>
          <w:sz w:val="22"/>
          <w:szCs w:val="22"/>
        </w:rPr>
        <w:t>dohodnutým v čl</w:t>
      </w:r>
      <w:r w:rsidR="00214084" w:rsidRPr="001D19B9">
        <w:rPr>
          <w:sz w:val="22"/>
          <w:szCs w:val="22"/>
        </w:rPr>
        <w:t>ánku</w:t>
      </w:r>
      <w:r w:rsidR="008E2806" w:rsidRPr="001D19B9">
        <w:rPr>
          <w:sz w:val="22"/>
          <w:szCs w:val="22"/>
        </w:rPr>
        <w:t xml:space="preserve"> 4 zmluvy</w:t>
      </w:r>
      <w:r w:rsidR="008E2806" w:rsidRPr="001D19B9" w:rsidDel="008E2806">
        <w:rPr>
          <w:sz w:val="22"/>
          <w:szCs w:val="22"/>
        </w:rPr>
        <w:t xml:space="preserve"> </w:t>
      </w:r>
      <w:r w:rsidR="00611998" w:rsidRPr="001D19B9">
        <w:rPr>
          <w:sz w:val="22"/>
          <w:szCs w:val="22"/>
        </w:rPr>
        <w:t>a premietne sa do Zmluvy o poskytnutí NFP pri najbližšom písomnom dodatku</w:t>
      </w:r>
      <w:r w:rsidR="00AF7307" w:rsidRPr="001D19B9">
        <w:rPr>
          <w:sz w:val="22"/>
          <w:szCs w:val="22"/>
        </w:rPr>
        <w:t xml:space="preserve">. </w:t>
      </w:r>
      <w:r w:rsidR="000D062B" w:rsidRPr="001D19B9">
        <w:rPr>
          <w:sz w:val="22"/>
          <w:szCs w:val="22"/>
        </w:rPr>
        <w:t xml:space="preserve">Súčasťou oznámenia sú doklady, z ktorých zmena vyplýva, najmä výpis z obchodného </w:t>
      </w:r>
      <w:r w:rsidR="004F7F37" w:rsidRPr="001D19B9">
        <w:rPr>
          <w:sz w:val="22"/>
          <w:szCs w:val="22"/>
        </w:rPr>
        <w:t xml:space="preserve">registra </w:t>
      </w:r>
      <w:r w:rsidR="000D062B" w:rsidRPr="001D19B9">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D19B9">
        <w:rPr>
          <w:sz w:val="22"/>
          <w:szCs w:val="22"/>
        </w:rPr>
        <w:t xml:space="preserve">V </w:t>
      </w:r>
      <w:r w:rsidR="007C5703" w:rsidRPr="001D19B9">
        <w:rPr>
          <w:sz w:val="22"/>
          <w:szCs w:val="22"/>
        </w:rPr>
        <w:t xml:space="preserve">prípade </w:t>
      </w:r>
      <w:r w:rsidR="007B205B" w:rsidRPr="001D19B9">
        <w:rPr>
          <w:b/>
          <w:sz w:val="22"/>
          <w:szCs w:val="22"/>
          <w:u w:val="single"/>
        </w:rPr>
        <w:t xml:space="preserve">menej </w:t>
      </w:r>
      <w:r w:rsidR="00EA2FAE" w:rsidRPr="001D19B9">
        <w:rPr>
          <w:b/>
          <w:sz w:val="22"/>
          <w:szCs w:val="22"/>
          <w:u w:val="single"/>
        </w:rPr>
        <w:t>významn</w:t>
      </w:r>
      <w:r w:rsidR="00A27519" w:rsidRPr="001D19B9">
        <w:rPr>
          <w:b/>
          <w:sz w:val="22"/>
          <w:szCs w:val="22"/>
          <w:u w:val="single"/>
        </w:rPr>
        <w:t>ých</w:t>
      </w:r>
      <w:r w:rsidR="00EA2FAE" w:rsidRPr="001D19B9">
        <w:rPr>
          <w:b/>
          <w:sz w:val="22"/>
          <w:szCs w:val="22"/>
          <w:u w:val="single"/>
        </w:rPr>
        <w:t xml:space="preserve"> </w:t>
      </w:r>
      <w:r w:rsidR="007B205B" w:rsidRPr="001D19B9">
        <w:rPr>
          <w:b/>
          <w:sz w:val="22"/>
          <w:szCs w:val="22"/>
          <w:u w:val="single"/>
        </w:rPr>
        <w:t>zm</w:t>
      </w:r>
      <w:r w:rsidR="00A27519" w:rsidRPr="001D19B9">
        <w:rPr>
          <w:b/>
          <w:sz w:val="22"/>
          <w:szCs w:val="22"/>
          <w:u w:val="single"/>
        </w:rPr>
        <w:t>ien</w:t>
      </w:r>
      <w:r w:rsidR="007B205B" w:rsidRPr="001D19B9">
        <w:rPr>
          <w:sz w:val="22"/>
          <w:szCs w:val="22"/>
        </w:rPr>
        <w:t xml:space="preserve"> Projektu</w:t>
      </w:r>
      <w:r w:rsidR="00A27519" w:rsidRPr="001D19B9">
        <w:rPr>
          <w:sz w:val="22"/>
          <w:szCs w:val="22"/>
        </w:rPr>
        <w:t>, ktoré sú</w:t>
      </w:r>
      <w:r w:rsidR="007B205B" w:rsidRPr="001D19B9">
        <w:rPr>
          <w:sz w:val="22"/>
          <w:szCs w:val="22"/>
        </w:rPr>
        <w:t xml:space="preserve"> </w:t>
      </w:r>
      <w:r w:rsidR="007C5703" w:rsidRPr="001D19B9">
        <w:rPr>
          <w:sz w:val="22"/>
          <w:szCs w:val="22"/>
        </w:rPr>
        <w:t>vymedzené v tomto článku zmluvy</w:t>
      </w:r>
      <w:r w:rsidR="00D73522" w:rsidRPr="001D19B9">
        <w:rPr>
          <w:sz w:val="22"/>
          <w:szCs w:val="22"/>
        </w:rPr>
        <w:t>,</w:t>
      </w:r>
      <w:r w:rsidR="007C5703" w:rsidRPr="001D19B9">
        <w:rPr>
          <w:sz w:val="22"/>
          <w:szCs w:val="22"/>
        </w:rPr>
        <w:t xml:space="preserve"> alebo ich Poskytovateľ pre zjednodušenie zahrnul </w:t>
      </w:r>
      <w:r w:rsidR="007B205B" w:rsidRPr="001D19B9">
        <w:rPr>
          <w:sz w:val="22"/>
          <w:szCs w:val="22"/>
        </w:rPr>
        <w:t>do Právnych dokumentov týkajúcich sa zmien</w:t>
      </w:r>
      <w:r w:rsidR="007C5703" w:rsidRPr="001D19B9">
        <w:rPr>
          <w:sz w:val="22"/>
          <w:szCs w:val="22"/>
        </w:rPr>
        <w:t xml:space="preserve"> projektov</w:t>
      </w:r>
      <w:r w:rsidRPr="001D19B9">
        <w:rPr>
          <w:sz w:val="22"/>
          <w:szCs w:val="22"/>
        </w:rPr>
        <w:t xml:space="preserve">, Prijímateľ je povinný </w:t>
      </w:r>
      <w:r w:rsidR="00214084" w:rsidRPr="001D19B9">
        <w:rPr>
          <w:sz w:val="22"/>
          <w:szCs w:val="22"/>
        </w:rPr>
        <w:t xml:space="preserve">Bezodkladne </w:t>
      </w:r>
      <w:r w:rsidRPr="001D19B9">
        <w:rPr>
          <w:sz w:val="22"/>
          <w:szCs w:val="22"/>
        </w:rPr>
        <w:t>oznámiť Poskytovateľovi</w:t>
      </w:r>
      <w:r w:rsidR="00755794" w:rsidRPr="001D19B9">
        <w:rPr>
          <w:sz w:val="22"/>
          <w:szCs w:val="22"/>
        </w:rPr>
        <w:t xml:space="preserve"> spôsobom </w:t>
      </w:r>
      <w:r w:rsidR="00755794" w:rsidRPr="001D19B9">
        <w:rPr>
          <w:sz w:val="22"/>
          <w:szCs w:val="22"/>
        </w:rPr>
        <w:lastRenderedPageBreak/>
        <w:t>dohodnutým v čl</w:t>
      </w:r>
      <w:r w:rsidR="00214084" w:rsidRPr="001D19B9">
        <w:rPr>
          <w:sz w:val="22"/>
          <w:szCs w:val="22"/>
        </w:rPr>
        <w:t>ánku</w:t>
      </w:r>
      <w:r w:rsidR="00755794" w:rsidRPr="001D19B9">
        <w:rPr>
          <w:sz w:val="22"/>
          <w:szCs w:val="22"/>
        </w:rPr>
        <w:t xml:space="preserve"> 4 zmluvy</w:t>
      </w:r>
      <w:r w:rsidRPr="001D19B9">
        <w:rPr>
          <w:sz w:val="22"/>
          <w:szCs w:val="22"/>
        </w:rPr>
        <w:t xml:space="preserve">,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46F4B624"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99"/>
      <w:r w:rsidRPr="00111B98">
        <w:rPr>
          <w:sz w:val="22"/>
          <w:szCs w:val="22"/>
        </w:rPr>
        <w:t>pri najbližšom písomnom dodatku k Zmluve o poskytnutí NFP</w:t>
      </w:r>
      <w:commentRangeEnd w:id="99"/>
      <w:r w:rsidR="00744ED9" w:rsidRPr="00111B98">
        <w:rPr>
          <w:rStyle w:val="Odkaznakomentr"/>
        </w:rPr>
        <w:commentReference w:id="99"/>
      </w:r>
      <w:r w:rsidR="006C0A98">
        <w:rPr>
          <w:sz w:val="22"/>
          <w:szCs w:val="22"/>
        </w:rPr>
        <w:t>, ak nie je pri jednotlivých konkrétnych zmenách dohodnuté inak</w:t>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36A769D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commentRangeStart w:id="100"/>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100"/>
      <w:r w:rsidR="00755794" w:rsidRPr="00111B98">
        <w:rPr>
          <w:rStyle w:val="Odkaznakomentr"/>
        </w:rPr>
        <w:commentReference w:id="100"/>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101"/>
      <w:r w:rsidR="00B71E8B">
        <w:rPr>
          <w:bCs/>
          <w:sz w:val="22"/>
          <w:szCs w:val="22"/>
        </w:rPr>
        <w:t>uvedené sa netýka zníženia hodnoty Vecného príspevku</w:t>
      </w:r>
      <w:r w:rsidR="005C28AD" w:rsidRPr="00111B98">
        <w:rPr>
          <w:bCs/>
          <w:sz w:val="22"/>
          <w:szCs w:val="22"/>
        </w:rPr>
        <w:t>.</w:t>
      </w:r>
      <w:commentRangeEnd w:id="101"/>
      <w:r w:rsidR="00B71E8B">
        <w:rPr>
          <w:rStyle w:val="Odkaznakomentr"/>
        </w:rPr>
        <w:commentReference w:id="101"/>
      </w:r>
    </w:p>
    <w:p w14:paraId="715C92C4" w14:textId="77777777" w:rsidR="008D2103" w:rsidRDefault="008D2103" w:rsidP="008D2103">
      <w:pPr>
        <w:spacing w:before="120" w:line="264" w:lineRule="auto"/>
        <w:ind w:left="1077" w:hanging="357"/>
        <w:jc w:val="both"/>
        <w:rPr>
          <w:bCs/>
          <w:sz w:val="22"/>
          <w:szCs w:val="22"/>
        </w:rPr>
      </w:pPr>
      <w:r>
        <w:rPr>
          <w:bCs/>
          <w:sz w:val="22"/>
          <w:szCs w:val="22"/>
        </w:rPr>
        <w:lastRenderedPageBreak/>
        <w:t>(v</w:t>
      </w:r>
      <w:commentRangeStart w:id="102"/>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102"/>
      <w:r w:rsidR="00D71B23">
        <w:rPr>
          <w:rStyle w:val="Odkaznakomentr"/>
        </w:rPr>
        <w:commentReference w:id="102"/>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77777777" w:rsidR="002B0B54" w:rsidRDefault="008D2103" w:rsidP="008D2103">
      <w:pPr>
        <w:spacing w:before="120" w:line="264" w:lineRule="auto"/>
        <w:ind w:left="1134" w:hanging="425"/>
        <w:jc w:val="both"/>
        <w:rPr>
          <w:sz w:val="22"/>
          <w:szCs w:val="22"/>
        </w:rPr>
      </w:pPr>
      <w:commentRangeStart w:id="103"/>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03"/>
      <w:r w:rsidR="00115910">
        <w:rPr>
          <w:rStyle w:val="Odkaznakomentr"/>
        </w:rPr>
        <w:commentReference w:id="103"/>
      </w:r>
      <w:r w:rsidR="002B0B54">
        <w:rPr>
          <w:sz w:val="22"/>
          <w:szCs w:val="22"/>
        </w:rPr>
        <w:t xml:space="preserve">, </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7777777" w:rsidR="008D2103" w:rsidRDefault="008D2103" w:rsidP="008D2103">
      <w:pPr>
        <w:spacing w:before="120" w:line="264" w:lineRule="auto"/>
        <w:ind w:left="709" w:firstLine="11"/>
        <w:jc w:val="both"/>
        <w:rP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r w:rsidR="00697AF6" w:rsidRPr="001C671C">
        <w:rPr>
          <w:sz w:val="22"/>
          <w:szCs w:val="22"/>
        </w:rPr>
        <w:t>ante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ŽoP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4D249C57" w14:textId="77777777" w:rsidR="008D2103" w:rsidRDefault="008D2103" w:rsidP="008D2103">
      <w:pPr>
        <w:spacing w:before="120" w:line="264" w:lineRule="auto"/>
        <w:ind w:left="709" w:firstLine="11"/>
        <w:jc w:val="both"/>
        <w:rPr>
          <w:sz w:val="22"/>
          <w:szCs w:val="22"/>
        </w:rPr>
      </w:pPr>
      <w:commentRangeStart w:id="104"/>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104"/>
      <w:r w:rsidR="00115910">
        <w:rPr>
          <w:rStyle w:val="Odkaznakomentr"/>
        </w:rPr>
        <w:commentReference w:id="104"/>
      </w:r>
    </w:p>
    <w:p w14:paraId="108E81A9" w14:textId="77777777" w:rsidR="00D71B23" w:rsidRDefault="00D71B23" w:rsidP="008D2103">
      <w:pPr>
        <w:spacing w:before="120" w:line="264" w:lineRule="auto"/>
        <w:ind w:left="709" w:firstLine="11"/>
        <w:jc w:val="both"/>
        <w:rPr>
          <w:sz w:val="22"/>
          <w:szCs w:val="22"/>
        </w:rPr>
      </w:pPr>
      <w:r>
        <w:rPr>
          <w:sz w:val="22"/>
          <w:szCs w:val="22"/>
        </w:rPr>
        <w:lastRenderedPageBreak/>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F93C14E"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726BBEA0"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105"/>
      <w:r w:rsidR="00A241D2" w:rsidRPr="00111B98">
        <w:rPr>
          <w:sz w:val="22"/>
          <w:szCs w:val="22"/>
        </w:rPr>
        <w:t xml:space="preserve">50% </w:t>
      </w:r>
      <w:commentRangeEnd w:id="105"/>
      <w:r w:rsidRPr="00111B98">
        <w:rPr>
          <w:rStyle w:val="Odkaznakomentr"/>
        </w:rPr>
        <w:commentReference w:id="105"/>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 xml:space="preserve">V prípade, ak je možné akceptovať odôvodnenie Prijímateľa o nedosiahnutí cieľovej hodnoty Merateľného </w:t>
      </w:r>
      <w:r w:rsidRPr="00111B98">
        <w:rPr>
          <w:sz w:val="22"/>
          <w:szCs w:val="22"/>
        </w:rPr>
        <w:lastRenderedPageBreak/>
        <w:t>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106"/>
      <w:r w:rsidRPr="00111B98">
        <w:rPr>
          <w:sz w:val="22"/>
          <w:szCs w:val="22"/>
        </w:rPr>
        <w:t xml:space="preserve">ako 50% </w:t>
      </w:r>
      <w:r w:rsidR="00A9499F" w:rsidRPr="00111B98">
        <w:rPr>
          <w:sz w:val="22"/>
          <w:szCs w:val="22"/>
        </w:rPr>
        <w:t>oproti výške</w:t>
      </w:r>
      <w:commentRangeEnd w:id="106"/>
      <w:r w:rsidR="005876C5" w:rsidRPr="00111B98">
        <w:rPr>
          <w:rStyle w:val="Odkaznakomentr"/>
        </w:rPr>
        <w:commentReference w:id="106"/>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107"/>
      <w:r w:rsidRPr="00111B98">
        <w:rPr>
          <w:sz w:val="22"/>
          <w:szCs w:val="22"/>
        </w:rPr>
        <w:t>20%</w:t>
      </w:r>
      <w:commentRangeEnd w:id="107"/>
      <w:r w:rsidR="00726471" w:rsidRPr="00111B98">
        <w:rPr>
          <w:rStyle w:val="Odkaznakomentr"/>
        </w:rPr>
        <w:commentReference w:id="107"/>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54FC8A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8D2103">
        <w:rPr>
          <w:sz w:val="22"/>
          <w:szCs w:val="22"/>
        </w:rPr>
        <w:t>d</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7CF3AAB1" w:rsidR="006C320A" w:rsidRPr="00111B98" w:rsidRDefault="005366A5" w:rsidP="00AD0F62">
      <w:pPr>
        <w:numPr>
          <w:ilvl w:val="1"/>
          <w:numId w:val="11"/>
        </w:numPr>
        <w:tabs>
          <w:tab w:val="left" w:pos="6480"/>
        </w:tabs>
        <w:spacing w:before="120" w:line="264" w:lineRule="auto"/>
        <w:jc w:val="both"/>
        <w:rPr>
          <w:sz w:val="22"/>
          <w:szCs w:val="22"/>
        </w:rPr>
      </w:pPr>
      <w:commentRangeStart w:id="108"/>
      <w:r w:rsidRPr="00111B98">
        <w:rPr>
          <w:sz w:val="22"/>
          <w:szCs w:val="22"/>
        </w:rPr>
        <w:lastRenderedPageBreak/>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2AE8516C"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r w:rsidR="000D5247" w:rsidRPr="00111B98">
        <w:rPr>
          <w:sz w:val="22"/>
          <w:szCs w:val="22"/>
        </w:rPr>
        <w:t xml:space="preserve"> zo strany Prijímateľa</w:t>
      </w:r>
      <w:r w:rsidRPr="00111B98">
        <w:rPr>
          <w:sz w:val="22"/>
          <w:szCs w:val="22"/>
        </w:rPr>
        <w:t xml:space="preserve">. </w:t>
      </w:r>
    </w:p>
    <w:p w14:paraId="7A5621F3" w14:textId="36E9736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r w:rsidR="008D2103">
        <w:rPr>
          <w:sz w:val="22"/>
          <w:szCs w:val="22"/>
        </w:rPr>
        <w:t>neoznámi</w:t>
      </w:r>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582DEADB"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108"/>
      <w:r w:rsidR="00EC58CF">
        <w:rPr>
          <w:rStyle w:val="Odkaznakomentr"/>
        </w:rPr>
        <w:commentReference w:id="108"/>
      </w:r>
    </w:p>
    <w:p w14:paraId="1341DD3A" w14:textId="595DF1E0"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625D0CBD"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commentRangeStart w:id="109"/>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109"/>
      <w:r w:rsidR="00BE0387">
        <w:rPr>
          <w:rStyle w:val="Odkaznakomentr"/>
        </w:rPr>
        <w:commentReference w:id="109"/>
      </w:r>
      <w:r w:rsidR="00020CF4">
        <w:rPr>
          <w:bCs/>
          <w:sz w:val="22"/>
          <w:szCs w:val="22"/>
        </w:rPr>
        <w:t xml:space="preserve"> </w:t>
      </w:r>
      <w:r w:rsidR="002B0B54">
        <w:rPr>
          <w:bCs/>
          <w:sz w:val="22"/>
          <w:szCs w:val="22"/>
        </w:rPr>
        <w:t>a okrem menej významných zmien</w:t>
      </w:r>
      <w:del w:id="110" w:author="Autor">
        <w:r w:rsidR="002B0B54" w:rsidDel="00C860C5">
          <w:rPr>
            <w:bCs/>
            <w:sz w:val="22"/>
            <w:szCs w:val="22"/>
          </w:rPr>
          <w:delText xml:space="preserve"> </w:delText>
        </w:r>
        <w:r w:rsidR="00020CF4" w:rsidRPr="0027300B" w:rsidDel="00C860C5">
          <w:rPr>
            <w:bCs/>
            <w:sz w:val="22"/>
            <w:szCs w:val="22"/>
          </w:rPr>
          <w:delText>alebo ide o zmenu podľa odseku 6.2 písmeno d) tohto článku</w:delText>
        </w:r>
      </w:del>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lastRenderedPageBreak/>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0E6EBAB"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020CF4">
        <w:rPr>
          <w:bCs/>
          <w:sz w:val="22"/>
          <w:szCs w:val="22"/>
        </w:rPr>
        <w:t>9</w:t>
      </w:r>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35EBA90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CBF7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lastRenderedPageBreak/>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0FEB37D"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ins w:id="111" w:author="Autor">
        <w:r w:rsidR="00B81A16">
          <w:rPr>
            <w:sz w:val="22"/>
            <w:szCs w:val="22"/>
          </w:rPr>
          <w:t xml:space="preserve">účinnosti za predpokladu ich </w:t>
        </w:r>
      </w:ins>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112"/>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112"/>
      <w:r w:rsidRPr="00111B98">
        <w:rPr>
          <w:rStyle w:val="Odkaznakomentr"/>
          <w:sz w:val="22"/>
          <w:szCs w:val="22"/>
        </w:rPr>
        <w:commentReference w:id="112"/>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 xml:space="preserve">z. v takom prípade pre nadobudnutie účinnosti Zmluvy o poskytnutí NFP je  rozhodujúce zverejnenie Zmluvy o poskytnutí NFP Poskytovateľom. Zmluvné strany sa dohodli, že prvé zverejnenie </w:t>
      </w:r>
      <w:r w:rsidRPr="00111B98">
        <w:rPr>
          <w:sz w:val="22"/>
          <w:szCs w:val="22"/>
        </w:rPr>
        <w:lastRenderedPageBreak/>
        <w:t>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113"/>
      <w:r w:rsidR="00227BA9" w:rsidRPr="00227BA9">
        <w:rPr>
          <w:sz w:val="22"/>
          <w:szCs w:val="22"/>
        </w:rPr>
        <w:t>prijímateľa</w:t>
      </w:r>
      <w:commentRangeEnd w:id="113"/>
      <w:r w:rsidR="00227BA9">
        <w:rPr>
          <w:rStyle w:val="Odkaznakomentr"/>
        </w:rPr>
        <w:commentReference w:id="113"/>
      </w:r>
      <w:r w:rsidR="00227BA9" w:rsidRPr="00227BA9">
        <w:rPr>
          <w:sz w:val="22"/>
          <w:szCs w:val="22"/>
        </w:rPr>
        <w:t>.</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lastRenderedPageBreak/>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114"/>
      <w:r w:rsidR="003E1853" w:rsidRPr="00111B98">
        <w:rPr>
          <w:sz w:val="22"/>
          <w:szCs w:val="22"/>
        </w:rPr>
        <w:t xml:space="preserve"> </w:t>
      </w:r>
      <w:r w:rsidR="00696212" w:rsidRPr="00111B98">
        <w:rPr>
          <w:sz w:val="22"/>
          <w:szCs w:val="22"/>
        </w:rPr>
        <w:t>rovnopisoch</w:t>
      </w:r>
      <w:commentRangeEnd w:id="114"/>
      <w:r w:rsidR="003E1853" w:rsidRPr="00111B98">
        <w:rPr>
          <w:rStyle w:val="Odkaznakomentr"/>
        </w:rPr>
        <w:commentReference w:id="114"/>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 xml:space="preserve">Dohoda Zmluvných strán k počtu rovnopisov sa neuplatní v prípade, ak k uzavretiu Zmluvy o poskytnutí NFP dochádza elektronicky so zaručeným 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115"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15"/>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lastRenderedPageBreak/>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116"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116"/>
      <w:r w:rsidRPr="00111B98">
        <w:rPr>
          <w:bCs/>
          <w:sz w:val="22"/>
          <w:szCs w:val="22"/>
        </w:rPr>
        <w:t xml:space="preserve">, dňa </w:t>
      </w:r>
      <w:bookmarkStart w:id="117"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17"/>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118"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118"/>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3" w:author="Autor" w:initials="A">
    <w:p w14:paraId="41AF77D7" w14:textId="192A3796" w:rsidR="00F52C4A" w:rsidRDefault="00F52C4A">
      <w:pPr>
        <w:pStyle w:val="Textkomentra"/>
      </w:pPr>
      <w:r>
        <w:rPr>
          <w:rStyle w:val="Odkaznakomentr"/>
        </w:rPr>
        <w:annotationRef/>
      </w:r>
      <w:r>
        <w:t>U</w:t>
      </w:r>
      <w:r w:rsidRPr="00F52C4A">
        <w:t>vedené uplatňuje iba v prípade, ak zmluvu podpisuje sprostredkovateľský orgán. Ak bude zmluvu podpisovať zástupca riadiaceho orgánu, text "v zastúpení" je irelevantný.</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0B6A1D51" w14:textId="77777777"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na základe zverejneného V</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9"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14"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5"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6"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7"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8"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9"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20"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21"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22"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23"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5"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6"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4"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7" w:author="Autor" w:initials="A">
    <w:p w14:paraId="5F5024B8" w14:textId="77777777" w:rsidR="00D575DD" w:rsidRDefault="00D575DD">
      <w:pPr>
        <w:pStyle w:val="Textkomentra"/>
      </w:pPr>
      <w:r>
        <w:rPr>
          <w:rStyle w:val="Odkaznakomentr"/>
        </w:rPr>
        <w:annotationRef/>
      </w:r>
      <w:r>
        <w:t>Vymaže sa, ak nie je relevantné</w:t>
      </w:r>
    </w:p>
  </w:comment>
  <w:comment w:id="28"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42"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30"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51"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52"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53" w:author="Autor" w:initials="A">
    <w:p w14:paraId="567B1E71" w14:textId="77777777" w:rsidR="00D575DD" w:rsidRDefault="00D575DD">
      <w:pPr>
        <w:pStyle w:val="Textkomentra"/>
      </w:pPr>
      <w:r>
        <w:rPr>
          <w:rStyle w:val="Odkaznakomentr"/>
        </w:rPr>
        <w:annotationRef/>
      </w:r>
      <w:r>
        <w:t>Doplní RO</w:t>
      </w:r>
    </w:p>
  </w:comment>
  <w:comment w:id="54"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55"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80" w:author="Autor" w:initials="A">
    <w:p w14:paraId="1DBD095E" w14:textId="4D6ED7FD" w:rsidR="00E85333" w:rsidRDefault="00E85333">
      <w:pPr>
        <w:pStyle w:val="Textkomentra"/>
      </w:pPr>
      <w:r>
        <w:rPr>
          <w:rStyle w:val="Odkaznakomentr"/>
        </w:rPr>
        <w:annotationRef/>
      </w:r>
      <w:r>
        <w:t>RO je oprávnený</w:t>
      </w:r>
      <w:r w:rsidR="0016153F">
        <w:t xml:space="preserve"> nastaviť si elektronickú komunikáciu </w:t>
      </w:r>
      <w:r>
        <w:t xml:space="preserve"> </w:t>
      </w:r>
      <w:r w:rsidR="0016153F">
        <w:t>aj v</w:t>
      </w:r>
      <w:r w:rsidR="000F0260">
        <w:t> </w:t>
      </w:r>
      <w:r w:rsidR="0016153F">
        <w:t>súvislosti</w:t>
      </w:r>
      <w:r w:rsidR="000F0260">
        <w:t xml:space="preserve"> s</w:t>
      </w:r>
      <w:r w:rsidR="0016153F">
        <w:t xml:space="preserve"> </w:t>
      </w:r>
      <w:r w:rsidR="000F0260">
        <w:t>podpisovaním</w:t>
      </w:r>
      <w:r>
        <w:t xml:space="preserve"> návrhu </w:t>
      </w:r>
      <w:r w:rsidR="000F0260">
        <w:t>čiastkovej správy z kontroly/ návrhu správy z kontrolu</w:t>
      </w:r>
      <w:r>
        <w:t xml:space="preserve"> v súlade so zákonom o finančnej kontrole a</w:t>
      </w:r>
      <w:r w:rsidR="000F0260">
        <w:t> </w:t>
      </w:r>
      <w:r>
        <w:t>audite</w:t>
      </w:r>
      <w:r w:rsidR="000F0260">
        <w:t>.</w:t>
      </w:r>
      <w:r w:rsidR="0016153F">
        <w:t xml:space="preserve"> </w:t>
      </w:r>
    </w:p>
  </w:comment>
  <w:comment w:id="82" w:author="Autor" w:initials="A">
    <w:p w14:paraId="1B463641" w14:textId="28036EA2" w:rsidR="00E201EF" w:rsidRPr="008D7CEB" w:rsidRDefault="00E201EF" w:rsidP="00E201EF">
      <w:pPr>
        <w:pStyle w:val="Textkomentra"/>
        <w:rPr>
          <w:b/>
        </w:rPr>
      </w:pPr>
      <w:r>
        <w:rPr>
          <w:rStyle w:val="Odkaznakomentr"/>
        </w:rPr>
        <w:annotationRef/>
      </w:r>
      <w:r>
        <w:rPr>
          <w:rStyle w:val="Odkaznakomentr"/>
        </w:rPr>
        <w:annotationRef/>
      </w:r>
      <w:r>
        <w:t>V prípade využitia spôsobu elektronickej komunikácie v súlade so zákonom o finančnej kontrole a audite RO tento článok primerane upraví.</w:t>
      </w:r>
    </w:p>
    <w:p w14:paraId="0708ADF7" w14:textId="73068AF5" w:rsidR="00E201EF" w:rsidRDefault="00E201EF">
      <w:pPr>
        <w:pStyle w:val="Textkomentra"/>
      </w:pPr>
    </w:p>
  </w:comment>
  <w:comment w:id="89" w:author="Autor" w:initials="A">
    <w:p w14:paraId="61AFFA7E" w14:textId="6621DE5E" w:rsidR="00597F4D" w:rsidRDefault="00597F4D">
      <w:pPr>
        <w:pStyle w:val="Textkomentra"/>
      </w:pPr>
      <w:r>
        <w:rPr>
          <w:rStyle w:val="Odkaznakomentr"/>
        </w:rPr>
        <w:annotationRef/>
      </w:r>
      <w:r>
        <w:t>RO vyberie spôsob, resp. viaceré spôsoby /kombinácie predkladania/doručovania správy/Dokumentácie v súlade s metodickým pokynom CKO č. 15)</w:t>
      </w:r>
      <w:r w:rsidR="00AF77E2">
        <w:t>.</w:t>
      </w:r>
    </w:p>
  </w:comment>
  <w:comment w:id="90" w:author="Autor" w:initials="A">
    <w:p w14:paraId="71F79D35" w14:textId="77777777" w:rsidR="00873787" w:rsidRDefault="00873787">
      <w:pPr>
        <w:pStyle w:val="Textkomentra"/>
      </w:pPr>
      <w:r>
        <w:rPr>
          <w:rStyle w:val="Odkaznakomentr"/>
        </w:rPr>
        <w:annotationRef/>
      </w:r>
      <w:r w:rsidRPr="007E4E7E">
        <w:t>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ŽoP aj na konkrétny minimálny finančný limit  (t.j.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91"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92"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93"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95"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96"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97"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99"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100"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01"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102"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03"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104"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105"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106"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107"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08" w:author="Autor" w:initials="A">
    <w:p w14:paraId="18267275" w14:textId="77777777" w:rsidR="00873787" w:rsidRDefault="00873787" w:rsidP="00EC58CF">
      <w:pPr>
        <w:pStyle w:val="Textkomentra"/>
      </w:pPr>
      <w:r>
        <w:rPr>
          <w:rStyle w:val="Odkaznakomentr"/>
        </w:rPr>
        <w:annotationRef/>
      </w:r>
      <w:r>
        <w:t>Ak v danej výzve nie je stanovená časovú podmienka</w:t>
      </w:r>
      <w:r>
        <w:rPr>
          <w:vanish/>
          <w:sz w:val="22"/>
          <w:szCs w:val="22"/>
        </w:rPr>
        <w:t>, ak nie je pri jednotlivých konkrétnych zmenách dohodnuté inakn na tie ex ante finančné opravy. aví sa vhodnejším tu uvádzať ob</w:t>
      </w:r>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109"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112"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113" w:author="Autor" w:initials="A">
    <w:p w14:paraId="710FC6DC" w14:textId="77777777" w:rsidR="00227BA9" w:rsidRDefault="00227BA9" w:rsidP="00227BA9">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1EBC3FD9" w14:textId="36EA27E6" w:rsidR="00227BA9" w:rsidRDefault="00227BA9">
      <w:pPr>
        <w:pStyle w:val="Textkomentra"/>
      </w:pPr>
    </w:p>
  </w:comment>
  <w:comment w:id="114"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87D969" w15:done="0"/>
  <w15:commentEx w15:paraId="41AF77D7" w15:done="0"/>
  <w15:commentEx w15:paraId="08AC68F7" w15:done="0"/>
  <w15:commentEx w15:paraId="0B6A1D51"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DBD095E" w15:done="0"/>
  <w15:commentEx w15:paraId="0708ADF7" w15:done="0"/>
  <w15:commentEx w15:paraId="61AFFA7E"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603C4178" w15:done="0"/>
  <w15:commentEx w15:paraId="02A88F95" w15:done="0"/>
  <w15:commentEx w15:paraId="17990BB1" w15:done="0"/>
  <w15:commentEx w15:paraId="0CFCE4F8" w15:done="0"/>
  <w15:commentEx w15:paraId="5F5DAEC2" w15:done="0"/>
  <w15:commentEx w15:paraId="6562407F" w15:done="0"/>
  <w15:commentEx w15:paraId="1EBC3FD9"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DE655" w14:textId="77777777" w:rsidR="00793143" w:rsidRDefault="00793143">
      <w:r>
        <w:separator/>
      </w:r>
    </w:p>
  </w:endnote>
  <w:endnote w:type="continuationSeparator" w:id="0">
    <w:p w14:paraId="04638D36" w14:textId="77777777" w:rsidR="00793143" w:rsidRDefault="00793143">
      <w:r>
        <w:continuationSeparator/>
      </w:r>
    </w:p>
  </w:endnote>
  <w:endnote w:type="continuationNotice" w:id="1">
    <w:p w14:paraId="2D0592C1" w14:textId="77777777" w:rsidR="00793143" w:rsidRDefault="00793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2E752317"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F85E33">
              <w:rPr>
                <w:b/>
                <w:bCs/>
                <w:noProof/>
              </w:rPr>
              <w:t>8</w:t>
            </w:r>
            <w:r>
              <w:rPr>
                <w:b/>
                <w:bCs/>
              </w:rPr>
              <w:fldChar w:fldCharType="end"/>
            </w:r>
            <w:r>
              <w:t xml:space="preserve"> z </w:t>
            </w:r>
            <w:r>
              <w:rPr>
                <w:b/>
                <w:bCs/>
              </w:rPr>
              <w:fldChar w:fldCharType="begin"/>
            </w:r>
            <w:r>
              <w:rPr>
                <w:b/>
                <w:bCs/>
              </w:rPr>
              <w:instrText>NUMPAGES</w:instrText>
            </w:r>
            <w:r>
              <w:rPr>
                <w:b/>
                <w:bCs/>
              </w:rPr>
              <w:fldChar w:fldCharType="separate"/>
            </w:r>
            <w:r w:rsidR="00F85E33">
              <w:rPr>
                <w:b/>
                <w:bCs/>
                <w:noProof/>
              </w:rPr>
              <w:t>23</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49F2A" w14:textId="77777777" w:rsidR="00793143" w:rsidRDefault="00793143">
      <w:r>
        <w:separator/>
      </w:r>
    </w:p>
  </w:footnote>
  <w:footnote w:type="continuationSeparator" w:id="0">
    <w:p w14:paraId="39B2F179" w14:textId="77777777" w:rsidR="00793143" w:rsidRDefault="00793143">
      <w:r>
        <w:continuationSeparator/>
      </w:r>
    </w:p>
  </w:footnote>
  <w:footnote w:type="continuationNotice" w:id="1">
    <w:p w14:paraId="454360FE" w14:textId="77777777" w:rsidR="00793143" w:rsidRDefault="00793143"/>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0677B26B" w:rsidR="00D575DD" w:rsidRPr="009B2D1D" w:rsidRDefault="00D575DD" w:rsidP="00B86101">
    <w:pPr>
      <w:pStyle w:val="Hlavika"/>
      <w:rPr>
        <w:sz w:val="22"/>
        <w:szCs w:val="22"/>
      </w:rPr>
    </w:pPr>
    <w:r>
      <w:rPr>
        <w:sz w:val="22"/>
        <w:szCs w:val="22"/>
      </w:rPr>
      <w:t xml:space="preserve">  </w:t>
    </w: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
                  <a:stretch>
                    <a:fillRect/>
                  </a:stretch>
                </pic:blipFill>
                <pic:spPr>
                  <a:xfrm>
                    <a:off x="0" y="0"/>
                    <a:ext cx="1077180" cy="877313"/>
                  </a:xfrm>
                  <a:prstGeom prst="rect">
                    <a:avLst/>
                  </a:prstGeom>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0567"/>
    <w:rsid w:val="00001F72"/>
    <w:rsid w:val="00001FB5"/>
    <w:rsid w:val="00002562"/>
    <w:rsid w:val="00002F9B"/>
    <w:rsid w:val="00005839"/>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406D"/>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33A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260"/>
    <w:rsid w:val="000F0CD6"/>
    <w:rsid w:val="000F19F4"/>
    <w:rsid w:val="000F3D33"/>
    <w:rsid w:val="000F6A4B"/>
    <w:rsid w:val="000F6D66"/>
    <w:rsid w:val="000F7778"/>
    <w:rsid w:val="000F794C"/>
    <w:rsid w:val="00100D62"/>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3B10"/>
    <w:rsid w:val="00144BC7"/>
    <w:rsid w:val="00146148"/>
    <w:rsid w:val="001472C3"/>
    <w:rsid w:val="00147660"/>
    <w:rsid w:val="00153483"/>
    <w:rsid w:val="00155368"/>
    <w:rsid w:val="001563A6"/>
    <w:rsid w:val="00161434"/>
    <w:rsid w:val="0016153F"/>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819"/>
    <w:rsid w:val="001C671C"/>
    <w:rsid w:val="001C7B64"/>
    <w:rsid w:val="001D19B9"/>
    <w:rsid w:val="001D1E71"/>
    <w:rsid w:val="001D2502"/>
    <w:rsid w:val="001D31B0"/>
    <w:rsid w:val="001D31F3"/>
    <w:rsid w:val="001D3489"/>
    <w:rsid w:val="001D37AF"/>
    <w:rsid w:val="001D3FA3"/>
    <w:rsid w:val="001D40D0"/>
    <w:rsid w:val="001D5235"/>
    <w:rsid w:val="001D60A6"/>
    <w:rsid w:val="001D6279"/>
    <w:rsid w:val="001D6A6D"/>
    <w:rsid w:val="001D7AEB"/>
    <w:rsid w:val="001D7BA8"/>
    <w:rsid w:val="001E04FB"/>
    <w:rsid w:val="001E0CFE"/>
    <w:rsid w:val="001E14CC"/>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0A1E"/>
    <w:rsid w:val="00252070"/>
    <w:rsid w:val="00252411"/>
    <w:rsid w:val="00252B18"/>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67625"/>
    <w:rsid w:val="002716A7"/>
    <w:rsid w:val="0027300B"/>
    <w:rsid w:val="0027465B"/>
    <w:rsid w:val="00275B0A"/>
    <w:rsid w:val="00275EB7"/>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07B9"/>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2FDD"/>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1E43"/>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27E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5FA1"/>
    <w:rsid w:val="00396FC8"/>
    <w:rsid w:val="00397292"/>
    <w:rsid w:val="003A079F"/>
    <w:rsid w:val="003A31ED"/>
    <w:rsid w:val="003A4E98"/>
    <w:rsid w:val="003A79A3"/>
    <w:rsid w:val="003A7E9C"/>
    <w:rsid w:val="003B2269"/>
    <w:rsid w:val="003B32AA"/>
    <w:rsid w:val="003B3953"/>
    <w:rsid w:val="003B4128"/>
    <w:rsid w:val="003B4A6A"/>
    <w:rsid w:val="003B6636"/>
    <w:rsid w:val="003B6922"/>
    <w:rsid w:val="003B7171"/>
    <w:rsid w:val="003C078D"/>
    <w:rsid w:val="003C0F5E"/>
    <w:rsid w:val="003C1BEA"/>
    <w:rsid w:val="003C54D0"/>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6A9"/>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31B"/>
    <w:rsid w:val="004A0553"/>
    <w:rsid w:val="004A10BB"/>
    <w:rsid w:val="004A2033"/>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5756"/>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4A2"/>
    <w:rsid w:val="00520B1A"/>
    <w:rsid w:val="00520D24"/>
    <w:rsid w:val="0052190D"/>
    <w:rsid w:val="00523275"/>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37189"/>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97F4D"/>
    <w:rsid w:val="005A0075"/>
    <w:rsid w:val="005A0338"/>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5E57"/>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47"/>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3F5F"/>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180B"/>
    <w:rsid w:val="00793143"/>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3008"/>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B6A"/>
    <w:rsid w:val="00880ECC"/>
    <w:rsid w:val="0088148A"/>
    <w:rsid w:val="00881E49"/>
    <w:rsid w:val="008836C7"/>
    <w:rsid w:val="00885F67"/>
    <w:rsid w:val="00886A35"/>
    <w:rsid w:val="00886FBE"/>
    <w:rsid w:val="00887042"/>
    <w:rsid w:val="00890E62"/>
    <w:rsid w:val="00890FD2"/>
    <w:rsid w:val="00891662"/>
    <w:rsid w:val="00893087"/>
    <w:rsid w:val="008934D3"/>
    <w:rsid w:val="00893A84"/>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D7CEB"/>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136D"/>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38D6"/>
    <w:rsid w:val="00AC433C"/>
    <w:rsid w:val="00AC4593"/>
    <w:rsid w:val="00AC4726"/>
    <w:rsid w:val="00AC51E9"/>
    <w:rsid w:val="00AC52DE"/>
    <w:rsid w:val="00AC5BB6"/>
    <w:rsid w:val="00AC7100"/>
    <w:rsid w:val="00AC74AB"/>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3753"/>
    <w:rsid w:val="00AF6817"/>
    <w:rsid w:val="00AF7307"/>
    <w:rsid w:val="00AF75E7"/>
    <w:rsid w:val="00AF77E2"/>
    <w:rsid w:val="00B00587"/>
    <w:rsid w:val="00B00F9F"/>
    <w:rsid w:val="00B017B2"/>
    <w:rsid w:val="00B02DD8"/>
    <w:rsid w:val="00B03939"/>
    <w:rsid w:val="00B049B5"/>
    <w:rsid w:val="00B0556F"/>
    <w:rsid w:val="00B06F6C"/>
    <w:rsid w:val="00B07B7C"/>
    <w:rsid w:val="00B109EB"/>
    <w:rsid w:val="00B10D49"/>
    <w:rsid w:val="00B11705"/>
    <w:rsid w:val="00B12441"/>
    <w:rsid w:val="00B1256F"/>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091A"/>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39D1"/>
    <w:rsid w:val="00B7558F"/>
    <w:rsid w:val="00B77684"/>
    <w:rsid w:val="00B805B8"/>
    <w:rsid w:val="00B8189E"/>
    <w:rsid w:val="00B81A16"/>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5C8B"/>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0C5"/>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5B25"/>
    <w:rsid w:val="00D262CE"/>
    <w:rsid w:val="00D26347"/>
    <w:rsid w:val="00D279FA"/>
    <w:rsid w:val="00D320E2"/>
    <w:rsid w:val="00D32872"/>
    <w:rsid w:val="00D3319B"/>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0CEB"/>
    <w:rsid w:val="00D834BA"/>
    <w:rsid w:val="00D84451"/>
    <w:rsid w:val="00D84F29"/>
    <w:rsid w:val="00D87B51"/>
    <w:rsid w:val="00D91BE0"/>
    <w:rsid w:val="00D91EF9"/>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4D05"/>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262C"/>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1EF"/>
    <w:rsid w:val="00E2098B"/>
    <w:rsid w:val="00E212F5"/>
    <w:rsid w:val="00E24CE4"/>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333"/>
    <w:rsid w:val="00E85F0D"/>
    <w:rsid w:val="00E85F35"/>
    <w:rsid w:val="00E864F4"/>
    <w:rsid w:val="00E86627"/>
    <w:rsid w:val="00E916F9"/>
    <w:rsid w:val="00E951F2"/>
    <w:rsid w:val="00E953E7"/>
    <w:rsid w:val="00E956AE"/>
    <w:rsid w:val="00E95781"/>
    <w:rsid w:val="00E95827"/>
    <w:rsid w:val="00E96559"/>
    <w:rsid w:val="00EA112E"/>
    <w:rsid w:val="00EA2FAE"/>
    <w:rsid w:val="00EA3D84"/>
    <w:rsid w:val="00EA4220"/>
    <w:rsid w:val="00EA55C0"/>
    <w:rsid w:val="00EA60E7"/>
    <w:rsid w:val="00EA742A"/>
    <w:rsid w:val="00EA7DC7"/>
    <w:rsid w:val="00EB0534"/>
    <w:rsid w:val="00EB0631"/>
    <w:rsid w:val="00EB1284"/>
    <w:rsid w:val="00EB292B"/>
    <w:rsid w:val="00EB2B94"/>
    <w:rsid w:val="00EB3DFC"/>
    <w:rsid w:val="00EB585C"/>
    <w:rsid w:val="00EB5CFC"/>
    <w:rsid w:val="00EB64C7"/>
    <w:rsid w:val="00EB6E17"/>
    <w:rsid w:val="00EB7337"/>
    <w:rsid w:val="00EC0688"/>
    <w:rsid w:val="00EC0A11"/>
    <w:rsid w:val="00EC1F64"/>
    <w:rsid w:val="00EC2731"/>
    <w:rsid w:val="00EC2F31"/>
    <w:rsid w:val="00EC3524"/>
    <w:rsid w:val="00EC35DC"/>
    <w:rsid w:val="00EC383D"/>
    <w:rsid w:val="00EC4CDF"/>
    <w:rsid w:val="00EC58C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2C4A"/>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E33"/>
    <w:rsid w:val="00F8642B"/>
    <w:rsid w:val="00F86ACB"/>
    <w:rsid w:val="00F86F0F"/>
    <w:rsid w:val="00F8771D"/>
    <w:rsid w:val="00F931CC"/>
    <w:rsid w:val="00F93652"/>
    <w:rsid w:val="00F938E6"/>
    <w:rsid w:val="00F93C5E"/>
    <w:rsid w:val="00F95697"/>
    <w:rsid w:val="00F96B78"/>
    <w:rsid w:val="00F9719C"/>
    <w:rsid w:val="00FA04B3"/>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0A9"/>
    <w:rsid w:val="00FE290D"/>
    <w:rsid w:val="00FE2FB3"/>
    <w:rsid w:val="00FE476B"/>
    <w:rsid w:val="00FE4AAA"/>
    <w:rsid w:val="00FE583E"/>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25662138">
      <w:bodyDiv w:val="1"/>
      <w:marLeft w:val="0"/>
      <w:marRight w:val="0"/>
      <w:marTop w:val="0"/>
      <w:marBottom w:val="0"/>
      <w:divBdr>
        <w:top w:val="none" w:sz="0" w:space="0" w:color="auto"/>
        <w:left w:val="none" w:sz="0" w:space="0" w:color="auto"/>
        <w:bottom w:val="none" w:sz="0" w:space="0" w:color="auto"/>
        <w:right w:val="none" w:sz="0" w:space="0" w:color="auto"/>
      </w:divBdr>
      <w:divsChild>
        <w:div w:id="1344093035">
          <w:marLeft w:val="0"/>
          <w:marRight w:val="0"/>
          <w:marTop w:val="0"/>
          <w:marBottom w:val="0"/>
          <w:divBdr>
            <w:top w:val="none" w:sz="0" w:space="0" w:color="auto"/>
            <w:left w:val="none" w:sz="0" w:space="0" w:color="auto"/>
            <w:bottom w:val="none" w:sz="0" w:space="0" w:color="auto"/>
            <w:right w:val="none" w:sz="0" w:space="0" w:color="auto"/>
          </w:divBdr>
          <w:divsChild>
            <w:div w:id="9543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16283-B1EC-42DE-87B2-BE1DB2FD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11282</Words>
  <Characters>64312</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2021-04-14T16:42:00Z</dcterms:created>
  <dcterms:modified xsi:type="dcterms:W3CDTF">2021-04-26T12:53:00Z</dcterms:modified>
</cp:coreProperties>
</file>